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7F009" w14:textId="77777777" w:rsidR="004B7468" w:rsidRPr="00CA2608" w:rsidRDefault="004B7468" w:rsidP="004E6275">
      <w:pPr>
        <w:pStyle w:val="TitleOfSection"/>
      </w:pPr>
      <w:r>
        <w:tab/>
      </w:r>
      <w:r w:rsidRPr="00CA2608">
        <w:t>SECTION 09510</w:t>
      </w:r>
    </w:p>
    <w:p w14:paraId="3D208547" w14:textId="77777777" w:rsidR="004B7468" w:rsidRPr="00CA2608" w:rsidRDefault="004B7468" w:rsidP="00C91B1A">
      <w:pPr>
        <w:pStyle w:val="Blank"/>
      </w:pPr>
    </w:p>
    <w:p w14:paraId="23A5BFF3" w14:textId="77777777" w:rsidR="004B7468" w:rsidRPr="00CA2608" w:rsidRDefault="004B7468" w:rsidP="004E6275">
      <w:pPr>
        <w:pStyle w:val="TitleOfSection"/>
      </w:pPr>
      <w:r w:rsidRPr="00CA2608">
        <w:tab/>
        <w:t>COMPOSITE CORE ACOUSTICAL PANEL CEILINGS</w:t>
      </w:r>
    </w:p>
    <w:p w14:paraId="28C187DF" w14:textId="77777777" w:rsidR="000E14E4" w:rsidRPr="00CA2608" w:rsidRDefault="000E14E4" w:rsidP="00C91B1A">
      <w:pPr>
        <w:pStyle w:val="Blank"/>
      </w:pPr>
    </w:p>
    <w:p w14:paraId="23865180" w14:textId="77777777" w:rsidR="000E14E4" w:rsidRPr="00CA2608" w:rsidRDefault="000E14E4" w:rsidP="00C91B1A">
      <w:pPr>
        <w:pStyle w:val="Blank"/>
      </w:pPr>
    </w:p>
    <w:p w14:paraId="72F16D05" w14:textId="77777777" w:rsidR="004B7468" w:rsidRPr="004E6275" w:rsidRDefault="00EE1F72" w:rsidP="004E6275">
      <w:pPr>
        <w:pStyle w:val="TitleOfSection"/>
      </w:pPr>
      <w:r w:rsidRPr="004E6275">
        <w:t>Techstyle Color SWING DOWN</w:t>
      </w:r>
      <w:r w:rsidR="004B7468" w:rsidRPr="004E6275">
        <w:t xml:space="preserve"> S</w:t>
      </w:r>
      <w:r w:rsidRPr="004E6275">
        <w:t>ERIES – Concealed 15/16</w:t>
      </w:r>
      <w:r w:rsidRPr="004E6275">
        <w:rPr>
          <w:vertAlign w:val="superscript"/>
        </w:rPr>
        <w:t>th</w:t>
      </w:r>
      <w:r w:rsidRPr="004E6275">
        <w:t xml:space="preserve"> or optional A-Mount </w:t>
      </w:r>
    </w:p>
    <w:p w14:paraId="32F04AA2" w14:textId="77777777" w:rsidR="004B7468" w:rsidRPr="00CA2608" w:rsidRDefault="004B7468" w:rsidP="00C91B1A">
      <w:pPr>
        <w:pStyle w:val="Blank"/>
      </w:pPr>
    </w:p>
    <w:p w14:paraId="476BFF65"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NOTE TO SPECIFIER **  Hunter Douglas fabric-faced, composite core suspended acoustical ceiling panels.</w:t>
      </w:r>
    </w:p>
    <w:p w14:paraId="153197AA"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2A9423A9"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This section is based on the products of Hunter Douglas Architectural Products, which is located at:</w:t>
      </w:r>
    </w:p>
    <w:p w14:paraId="1028C824"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One Duette Way</w:t>
      </w:r>
    </w:p>
    <w:p w14:paraId="0792B3F8"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Broomfield, CO  80020</w:t>
      </w:r>
    </w:p>
    <w:p w14:paraId="220EEEFD"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Tel: 866-556-1235</w:t>
      </w:r>
    </w:p>
    <w:p w14:paraId="31F314BC"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Fax: 303-876-3250</w:t>
      </w:r>
    </w:p>
    <w:p w14:paraId="556F4C4F"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 xml:space="preserve">   www.hdtechstyle.com</w:t>
      </w:r>
    </w:p>
    <w:p w14:paraId="29CF4EA3"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11089830"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From the company that revolutionized the window coverings industry and pioneered metal suspended ceilings worldwide, TechStyle Acoustical Ceilings by Hunter Douglas represent a new approach to suspended ceilings. TechStyle panels are a blend of over four decades of commercial ceiling expertise and precision textile engineering.</w:t>
      </w:r>
    </w:p>
    <w:p w14:paraId="11C31C2B"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w:t>
      </w:r>
    </w:p>
    <w:p w14:paraId="051C4FFA" w14:textId="77777777" w:rsidR="004B7468" w:rsidRPr="00CA2608" w:rsidRDefault="004B7468">
      <w:pPr>
        <w:pStyle w:val="Note"/>
        <w:rPr>
          <w:rFonts w:asciiTheme="minorHAnsi" w:hAnsiTheme="minorHAnsi" w:cstheme="minorHAnsi"/>
        </w:rPr>
      </w:pPr>
      <w:r w:rsidRPr="00CA2608">
        <w:rPr>
          <w:rFonts w:asciiTheme="minorHAnsi" w:hAnsiTheme="minorHAnsi" w:cstheme="minorHAnsi"/>
        </w:rPr>
        <w:t>SECTION 09513 - COMPOSITE CORE ACOUSTICAL PANEL CEILINGS, Copyright 2002, ARCAT, Inc.</w:t>
      </w:r>
    </w:p>
    <w:p w14:paraId="2A34DFB2"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GENERAL</w:t>
      </w:r>
    </w:p>
    <w:p w14:paraId="49767A24" w14:textId="77777777" w:rsidR="004E6275" w:rsidRPr="006B493E" w:rsidRDefault="004E6275" w:rsidP="004E6275">
      <w:pPr>
        <w:pStyle w:val="Blank"/>
      </w:pPr>
    </w:p>
    <w:p w14:paraId="6138A60C"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SECTION INCLUDES</w:t>
      </w:r>
    </w:p>
    <w:p w14:paraId="5546F492"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items below not required for project.</w:t>
      </w:r>
    </w:p>
    <w:p w14:paraId="1E21798E" w14:textId="77777777" w:rsidR="004E6275" w:rsidRPr="006B493E" w:rsidRDefault="004E6275" w:rsidP="004E6275">
      <w:pPr>
        <w:pStyle w:val="Blank"/>
      </w:pPr>
    </w:p>
    <w:p w14:paraId="05410160"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Nonwoven-faced, c</w:t>
      </w:r>
      <w:r>
        <w:rPr>
          <w:rFonts w:asciiTheme="minorHAnsi" w:hAnsiTheme="minorHAnsi" w:cstheme="minorHAnsi"/>
        </w:rPr>
        <w:t>omposite core acoustical panels</w:t>
      </w:r>
    </w:p>
    <w:p w14:paraId="29DE699D" w14:textId="77777777" w:rsidR="004E6275" w:rsidRPr="006B493E" w:rsidRDefault="004E6275" w:rsidP="004E6275">
      <w:pPr>
        <w:pStyle w:val="Blank"/>
      </w:pPr>
    </w:p>
    <w:p w14:paraId="5486662E"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ceiling grid is not specified in this section.</w:t>
      </w:r>
    </w:p>
    <w:p w14:paraId="430ACAC0"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Susp</w:t>
      </w:r>
      <w:r>
        <w:rPr>
          <w:rFonts w:asciiTheme="minorHAnsi" w:hAnsiTheme="minorHAnsi" w:cstheme="minorHAnsi"/>
        </w:rPr>
        <w:t>ended metal grid ceiling system</w:t>
      </w:r>
    </w:p>
    <w:p w14:paraId="10111200" w14:textId="77777777" w:rsidR="004E6275" w:rsidRPr="006B493E" w:rsidRDefault="004E6275" w:rsidP="004E6275">
      <w:pPr>
        <w:pStyle w:val="Blank"/>
      </w:pPr>
    </w:p>
    <w:p w14:paraId="79EC5334"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Tri</w:t>
      </w:r>
      <w:r>
        <w:rPr>
          <w:rFonts w:asciiTheme="minorHAnsi" w:hAnsiTheme="minorHAnsi" w:cstheme="minorHAnsi"/>
        </w:rPr>
        <w:t>m and miscellaneous accessories</w:t>
      </w:r>
    </w:p>
    <w:p w14:paraId="7A40DD7C" w14:textId="77777777" w:rsidR="004E6275" w:rsidRPr="006B493E" w:rsidRDefault="004E6275" w:rsidP="004E6275">
      <w:pPr>
        <w:pStyle w:val="Blank"/>
      </w:pPr>
    </w:p>
    <w:p w14:paraId="257DD7F5"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RELATED SECTIONS</w:t>
      </w:r>
    </w:p>
    <w:p w14:paraId="67D299DC"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any sections below not relevant to this project; add others as required.</w:t>
      </w:r>
    </w:p>
    <w:p w14:paraId="15656E2F" w14:textId="77777777" w:rsidR="004E6275" w:rsidRPr="006B493E" w:rsidRDefault="004E6275" w:rsidP="004E6275">
      <w:pPr>
        <w:pStyle w:val="Blank"/>
      </w:pPr>
    </w:p>
    <w:p w14:paraId="6F40ABB5"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suspension system is specified in this section.</w:t>
      </w:r>
    </w:p>
    <w:p w14:paraId="1F082628"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09510 - Acoustical Ceilings: Suspension system for acoustical p</w:t>
      </w:r>
      <w:r>
        <w:rPr>
          <w:rFonts w:asciiTheme="minorHAnsi" w:hAnsiTheme="minorHAnsi" w:cstheme="minorHAnsi"/>
        </w:rPr>
        <w:t>anels specified in this section</w:t>
      </w:r>
    </w:p>
    <w:p w14:paraId="16AC997C" w14:textId="77777777" w:rsidR="004E6275" w:rsidRPr="006B493E" w:rsidRDefault="004E6275" w:rsidP="004E6275">
      <w:pPr>
        <w:pStyle w:val="Blank"/>
      </w:pPr>
    </w:p>
    <w:p w14:paraId="7688F26D"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13851 - Fire Alarm System -- Protected Premises: Fire alar</w:t>
      </w:r>
      <w:r>
        <w:rPr>
          <w:rFonts w:asciiTheme="minorHAnsi" w:hAnsiTheme="minorHAnsi" w:cstheme="minorHAnsi"/>
        </w:rPr>
        <w:t>m components located in ceiling</w:t>
      </w:r>
    </w:p>
    <w:p w14:paraId="7EC92B44" w14:textId="77777777" w:rsidR="004E6275" w:rsidRPr="006B493E" w:rsidRDefault="004E6275" w:rsidP="004E6275">
      <w:pPr>
        <w:pStyle w:val="Blank"/>
      </w:pPr>
    </w:p>
    <w:p w14:paraId="068DD0A9"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13925 - Fire Suppression Sprinkl</w:t>
      </w:r>
      <w:r>
        <w:rPr>
          <w:rFonts w:asciiTheme="minorHAnsi" w:hAnsiTheme="minorHAnsi" w:cstheme="minorHAnsi"/>
        </w:rPr>
        <w:t>ers: Sprinkler heads in ceiling</w:t>
      </w:r>
    </w:p>
    <w:p w14:paraId="098A87BD" w14:textId="77777777" w:rsidR="004E6275" w:rsidRPr="006B493E" w:rsidRDefault="004E6275" w:rsidP="004E6275">
      <w:pPr>
        <w:pStyle w:val="Blank"/>
      </w:pPr>
    </w:p>
    <w:p w14:paraId="228614CF"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15850 - Air Outlets and Inlets - Air d</w:t>
      </w:r>
      <w:r>
        <w:rPr>
          <w:rFonts w:asciiTheme="minorHAnsi" w:hAnsiTheme="minorHAnsi" w:cstheme="minorHAnsi"/>
        </w:rPr>
        <w:t>iffusers and returns in ceiling</w:t>
      </w:r>
    </w:p>
    <w:p w14:paraId="0CD9170E" w14:textId="77777777" w:rsidR="004E6275" w:rsidRPr="006B493E" w:rsidRDefault="004E6275" w:rsidP="004E6275">
      <w:pPr>
        <w:pStyle w:val="Blank"/>
      </w:pPr>
    </w:p>
    <w:p w14:paraId="7F561CFE"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16510 - Interior Luminaires - Light fixtures in ceiling</w:t>
      </w:r>
    </w:p>
    <w:p w14:paraId="25A34339" w14:textId="77777777" w:rsidR="004E6275" w:rsidRPr="006B493E" w:rsidRDefault="004E6275" w:rsidP="004E6275">
      <w:pPr>
        <w:pStyle w:val="Blank"/>
      </w:pPr>
    </w:p>
    <w:p w14:paraId="03569A6F"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Section 16821 - Public Address and Music</w:t>
      </w:r>
      <w:r>
        <w:rPr>
          <w:rFonts w:asciiTheme="minorHAnsi" w:hAnsiTheme="minorHAnsi" w:cstheme="minorHAnsi"/>
        </w:rPr>
        <w:t xml:space="preserve"> Equipment: Speakers in ceiling</w:t>
      </w:r>
    </w:p>
    <w:p w14:paraId="2C6F34B2" w14:textId="77777777" w:rsidR="004E6275" w:rsidRPr="006B493E" w:rsidRDefault="004E6275" w:rsidP="004E6275">
      <w:pPr>
        <w:pStyle w:val="Blank"/>
      </w:pPr>
    </w:p>
    <w:p w14:paraId="4145561F"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REFERENCES</w:t>
      </w:r>
    </w:p>
    <w:p w14:paraId="1C05CBB7"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references from the list below that are not actually required by the text of the edited section.</w:t>
      </w:r>
    </w:p>
    <w:p w14:paraId="2564E6E7" w14:textId="77777777" w:rsidR="004E6275" w:rsidRPr="006B493E" w:rsidRDefault="004E6275" w:rsidP="004E6275">
      <w:pPr>
        <w:pStyle w:val="Blank"/>
      </w:pPr>
    </w:p>
    <w:p w14:paraId="2AFAE0F8" w14:textId="77777777" w:rsidR="004E6275" w:rsidRDefault="004E6275" w:rsidP="004E6275">
      <w:pPr>
        <w:pStyle w:val="Paragraph"/>
        <w:rPr>
          <w:rFonts w:asciiTheme="minorHAnsi" w:hAnsiTheme="minorHAnsi" w:cstheme="minorHAnsi"/>
        </w:rPr>
      </w:pPr>
      <w:r w:rsidRPr="006B493E">
        <w:rPr>
          <w:rFonts w:asciiTheme="minorHAnsi" w:hAnsiTheme="minorHAnsi" w:cstheme="minorHAnsi"/>
        </w:rPr>
        <w:t xml:space="preserve">ASTM C 423 - Standard Test Method for Sound Absorption and Sound Absorption Coefficients by the </w:t>
      </w:r>
      <w:r>
        <w:rPr>
          <w:rFonts w:asciiTheme="minorHAnsi" w:hAnsiTheme="minorHAnsi" w:cstheme="minorHAnsi"/>
        </w:rPr>
        <w:t>Reverberation Room Method; 2000</w:t>
      </w:r>
    </w:p>
    <w:p w14:paraId="759554A5" w14:textId="77777777" w:rsidR="004E6275" w:rsidRPr="00324966" w:rsidRDefault="004E6275" w:rsidP="004E6275">
      <w:pPr>
        <w:pStyle w:val="Blank"/>
      </w:pPr>
    </w:p>
    <w:p w14:paraId="7CDD33E0"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ASTM C 635 - Standard Specification for the Manufacture, Performance, and Testing of Metal Suspension Systems for Acoustical Tile </w:t>
      </w:r>
      <w:r>
        <w:rPr>
          <w:rFonts w:asciiTheme="minorHAnsi" w:hAnsiTheme="minorHAnsi" w:cstheme="minorHAnsi"/>
        </w:rPr>
        <w:t>and Lay-in Panel Ceilings; 2000</w:t>
      </w:r>
    </w:p>
    <w:p w14:paraId="4D1C14FB" w14:textId="77777777" w:rsidR="004E6275" w:rsidRPr="006B493E" w:rsidRDefault="004E6275" w:rsidP="004E6275">
      <w:pPr>
        <w:pStyle w:val="Blank"/>
      </w:pPr>
    </w:p>
    <w:p w14:paraId="495DBDB8"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ASTM C 636 - Standard Practice for Installation of Metal Ceiling Suspension Systems for Acoustic</w:t>
      </w:r>
      <w:r>
        <w:rPr>
          <w:rFonts w:asciiTheme="minorHAnsi" w:hAnsiTheme="minorHAnsi" w:cstheme="minorHAnsi"/>
        </w:rPr>
        <w:t>al Tile and Lay-in Panels; 1996</w:t>
      </w:r>
    </w:p>
    <w:p w14:paraId="2C442233" w14:textId="77777777" w:rsidR="004E6275" w:rsidRPr="006B493E" w:rsidRDefault="004E6275" w:rsidP="004E6275">
      <w:pPr>
        <w:pStyle w:val="Blank"/>
      </w:pPr>
    </w:p>
    <w:p w14:paraId="4CE0B6A6"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ASTM E 84 - Standard Test Method for Surface Burning Characteristi</w:t>
      </w:r>
      <w:r>
        <w:rPr>
          <w:rFonts w:asciiTheme="minorHAnsi" w:hAnsiTheme="minorHAnsi" w:cstheme="minorHAnsi"/>
        </w:rPr>
        <w:t>cs of Building Materials; 2000a</w:t>
      </w:r>
    </w:p>
    <w:p w14:paraId="63CBDA04" w14:textId="77777777" w:rsidR="004E6275" w:rsidRPr="006B493E" w:rsidRDefault="004E6275" w:rsidP="004E6275">
      <w:pPr>
        <w:pStyle w:val="Blank"/>
      </w:pPr>
    </w:p>
    <w:p w14:paraId="1E77B1E2"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ASTM E 580 - Standard Practice for Application of Ceiling Suspension Systems for Acoustical Tile and Lay-in Panels in Areas Re</w:t>
      </w:r>
      <w:r>
        <w:rPr>
          <w:rFonts w:asciiTheme="minorHAnsi" w:hAnsiTheme="minorHAnsi" w:cstheme="minorHAnsi"/>
        </w:rPr>
        <w:t>quiring Seismic Restraint; 2000</w:t>
      </w:r>
    </w:p>
    <w:p w14:paraId="70EFEA30" w14:textId="77777777" w:rsidR="004E6275" w:rsidRPr="006B493E" w:rsidRDefault="004E6275" w:rsidP="004E6275">
      <w:pPr>
        <w:pStyle w:val="Blank"/>
      </w:pPr>
    </w:p>
    <w:p w14:paraId="3EF83164"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ASTM E 1477 - Standard Test Method for Luminance Reflectance Factor of Acoustical Materials by Use of Integrating-Sphere Reflectometers; 1998a</w:t>
      </w:r>
    </w:p>
    <w:p w14:paraId="528BB034" w14:textId="77777777" w:rsidR="004E6275" w:rsidRPr="006B493E" w:rsidRDefault="004E6275" w:rsidP="004E6275">
      <w:pPr>
        <w:pStyle w:val="Blank"/>
      </w:pPr>
      <w:r w:rsidRPr="006B493E">
        <w:t xml:space="preserve">  </w:t>
      </w:r>
    </w:p>
    <w:p w14:paraId="53F3A3CA" w14:textId="77777777" w:rsidR="004E6275" w:rsidRPr="00324966" w:rsidRDefault="004E6275" w:rsidP="004E6275">
      <w:pPr>
        <w:pStyle w:val="Blank"/>
      </w:pPr>
      <w:r w:rsidRPr="00324966">
        <w:t>G.       ASTM C 1338 – Standard Test Method for Fungal Resistance</w:t>
      </w:r>
      <w:r w:rsidRPr="00324966">
        <w:tab/>
      </w:r>
    </w:p>
    <w:p w14:paraId="44DF619C" w14:textId="77777777" w:rsidR="004E6275" w:rsidRPr="006B493E" w:rsidRDefault="004E6275" w:rsidP="004E6275">
      <w:pPr>
        <w:pStyle w:val="Blank"/>
      </w:pPr>
    </w:p>
    <w:p w14:paraId="48B086B9" w14:textId="77777777" w:rsidR="004E6275" w:rsidRPr="006B493E" w:rsidRDefault="004E6275" w:rsidP="004E6275">
      <w:pPr>
        <w:pStyle w:val="Paragraph"/>
        <w:numPr>
          <w:ilvl w:val="2"/>
          <w:numId w:val="2"/>
        </w:numPr>
        <w:rPr>
          <w:rFonts w:asciiTheme="minorHAnsi" w:hAnsiTheme="minorHAnsi" w:cstheme="minorHAnsi"/>
        </w:rPr>
      </w:pPr>
      <w:r w:rsidRPr="006B493E">
        <w:rPr>
          <w:rFonts w:asciiTheme="minorHAnsi" w:hAnsiTheme="minorHAnsi" w:cstheme="minorHAnsi"/>
        </w:rPr>
        <w:t xml:space="preserve"> CISCA (AC) - Acoustical Ceilings:  Use and Practice; Ceilings &amp; Interior Systems Construction Associ</w:t>
      </w:r>
      <w:r>
        <w:rPr>
          <w:rFonts w:asciiTheme="minorHAnsi" w:hAnsiTheme="minorHAnsi" w:cstheme="minorHAnsi"/>
        </w:rPr>
        <w:t>ation; 1999</w:t>
      </w:r>
    </w:p>
    <w:p w14:paraId="372D3402" w14:textId="77777777" w:rsidR="004E6275" w:rsidRPr="006B493E" w:rsidRDefault="004E6275" w:rsidP="004E6275">
      <w:pPr>
        <w:pStyle w:val="Blank"/>
      </w:pPr>
    </w:p>
    <w:p w14:paraId="5C311188"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SUBMITTALS</w:t>
      </w:r>
    </w:p>
    <w:p w14:paraId="617A8252" w14:textId="77777777" w:rsidR="004E6275" w:rsidRPr="006B493E" w:rsidRDefault="004E6275" w:rsidP="004E6275">
      <w:pPr>
        <w:pStyle w:val="Blank"/>
      </w:pPr>
    </w:p>
    <w:p w14:paraId="33E65D8E"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Submit un</w:t>
      </w:r>
      <w:r>
        <w:rPr>
          <w:rFonts w:asciiTheme="minorHAnsi" w:hAnsiTheme="minorHAnsi" w:cstheme="minorHAnsi"/>
        </w:rPr>
        <w:t>der provisions of Section 01300</w:t>
      </w:r>
    </w:p>
    <w:p w14:paraId="279FDB4B" w14:textId="77777777" w:rsidR="004E6275" w:rsidRPr="006B493E" w:rsidRDefault="004E6275" w:rsidP="004E6275">
      <w:pPr>
        <w:pStyle w:val="Blank"/>
      </w:pPr>
    </w:p>
    <w:p w14:paraId="3AAC8365"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Product Data:  Manufacturer's data sheets on each product to be used, including:</w:t>
      </w:r>
    </w:p>
    <w:p w14:paraId="0739878C"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Preparation i</w:t>
      </w:r>
      <w:r>
        <w:rPr>
          <w:rFonts w:asciiTheme="minorHAnsi" w:hAnsiTheme="minorHAnsi" w:cstheme="minorHAnsi"/>
        </w:rPr>
        <w:t>nstructions and recommendations</w:t>
      </w:r>
    </w:p>
    <w:p w14:paraId="4511AEC5"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Storage and handling r</w:t>
      </w:r>
      <w:r>
        <w:rPr>
          <w:rFonts w:asciiTheme="minorHAnsi" w:hAnsiTheme="minorHAnsi" w:cstheme="minorHAnsi"/>
        </w:rPr>
        <w:t>equirements and recommendations</w:t>
      </w:r>
    </w:p>
    <w:p w14:paraId="526A9C26"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Insta</w:t>
      </w:r>
      <w:r>
        <w:rPr>
          <w:rFonts w:asciiTheme="minorHAnsi" w:hAnsiTheme="minorHAnsi" w:cstheme="minorHAnsi"/>
        </w:rPr>
        <w:t>llation methods</w:t>
      </w:r>
    </w:p>
    <w:p w14:paraId="5EF53CD0" w14:textId="77777777" w:rsidR="004E6275" w:rsidRPr="006B493E" w:rsidRDefault="004E6275" w:rsidP="004E6275">
      <w:pPr>
        <w:pStyle w:val="Blank"/>
      </w:pPr>
    </w:p>
    <w:p w14:paraId="012ADDB2"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Verification Samples: Two samples, minimum size 7 by 7 inches (100 x 175 mm), representing </w:t>
      </w:r>
      <w:r>
        <w:rPr>
          <w:rFonts w:asciiTheme="minorHAnsi" w:hAnsiTheme="minorHAnsi" w:cstheme="minorHAnsi"/>
        </w:rPr>
        <w:t>actual acoustical panel product</w:t>
      </w:r>
    </w:p>
    <w:p w14:paraId="648798E1" w14:textId="77777777" w:rsidR="004E6275" w:rsidRPr="006B493E" w:rsidRDefault="004E6275" w:rsidP="004E6275">
      <w:pPr>
        <w:pStyle w:val="Blank"/>
      </w:pPr>
    </w:p>
    <w:p w14:paraId="4100D7D1"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below if suspension system is not specified in this section.</w:t>
      </w:r>
    </w:p>
    <w:p w14:paraId="58643754"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Verification Samples: Two samples, minimum 12 inches (300 mm) long, representing actual suspension system</w:t>
      </w:r>
    </w:p>
    <w:p w14:paraId="17AB7985" w14:textId="77777777" w:rsidR="004E6275" w:rsidRPr="006B493E" w:rsidRDefault="004E6275" w:rsidP="004E6275">
      <w:pPr>
        <w:pStyle w:val="Blank"/>
      </w:pPr>
    </w:p>
    <w:p w14:paraId="28619B4A"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DELIVERY, STORAGE, AND HANDLING</w:t>
      </w:r>
    </w:p>
    <w:p w14:paraId="438F33A9" w14:textId="77777777" w:rsidR="004E6275" w:rsidRPr="006B493E" w:rsidRDefault="004E6275" w:rsidP="004E6275">
      <w:pPr>
        <w:pStyle w:val="Blank"/>
      </w:pPr>
    </w:p>
    <w:p w14:paraId="67BDA2B3"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Deliver products in manufacturer's unopened packaging and store unopened in fully enclosed space until ready for installation. Protect products from exposure to sunlight, </w:t>
      </w:r>
      <w:r>
        <w:rPr>
          <w:rFonts w:asciiTheme="minorHAnsi" w:hAnsiTheme="minorHAnsi" w:cstheme="minorHAnsi"/>
        </w:rPr>
        <w:t>moisture, and mechanical damage</w:t>
      </w:r>
    </w:p>
    <w:p w14:paraId="711791BA" w14:textId="77777777" w:rsidR="004E6275" w:rsidRPr="006B493E" w:rsidRDefault="004E6275" w:rsidP="004E6275">
      <w:pPr>
        <w:pStyle w:val="Blank"/>
        <w:ind w:left="0"/>
      </w:pPr>
    </w:p>
    <w:p w14:paraId="303E9192"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Handle acoustical panels to avoid soiling exposed surfaces </w:t>
      </w:r>
      <w:r>
        <w:rPr>
          <w:rFonts w:asciiTheme="minorHAnsi" w:hAnsiTheme="minorHAnsi" w:cstheme="minorHAnsi"/>
        </w:rPr>
        <w:t>or damaging surfaces and edges</w:t>
      </w:r>
    </w:p>
    <w:p w14:paraId="6B635166" w14:textId="77777777" w:rsidR="004E6275" w:rsidRPr="006B493E" w:rsidRDefault="004E6275" w:rsidP="004E6275">
      <w:pPr>
        <w:pStyle w:val="Blank"/>
      </w:pPr>
    </w:p>
    <w:p w14:paraId="5C369B35"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PROJECT CONDITIONS</w:t>
      </w:r>
    </w:p>
    <w:p w14:paraId="35ED227C" w14:textId="77777777" w:rsidR="004E6275" w:rsidRPr="006B493E" w:rsidRDefault="004E6275" w:rsidP="004E6275">
      <w:pPr>
        <w:pStyle w:val="Blank"/>
      </w:pPr>
    </w:p>
    <w:p w14:paraId="6550CDE7"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Sequence work to ensure that acoustical ceilings are not installed until building is enclosed, permanent heating system is available, dust generating activities have terminated, wet work is complete and dry, and </w:t>
      </w:r>
      <w:r>
        <w:rPr>
          <w:rFonts w:asciiTheme="minorHAnsi" w:hAnsiTheme="minorHAnsi" w:cstheme="minorHAnsi"/>
        </w:rPr>
        <w:t>work above ceilings is complete</w:t>
      </w:r>
    </w:p>
    <w:p w14:paraId="67F81578" w14:textId="77777777" w:rsidR="004E6275" w:rsidRPr="006B493E" w:rsidRDefault="004E6275" w:rsidP="004E6275">
      <w:pPr>
        <w:pStyle w:val="Blank"/>
      </w:pPr>
    </w:p>
    <w:p w14:paraId="335C94C8"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Maintain temperature within 15 degrees Fahrenheit (8 degrees C) and relative humidity within 10 percent of design conditions for spaces of installation not less than 48 hours before ins</w:t>
      </w:r>
      <w:r>
        <w:rPr>
          <w:rFonts w:asciiTheme="minorHAnsi" w:hAnsiTheme="minorHAnsi" w:cstheme="minorHAnsi"/>
        </w:rPr>
        <w:t>tallation begins and thereafter</w:t>
      </w:r>
    </w:p>
    <w:p w14:paraId="01C47DA0" w14:textId="77777777" w:rsidR="004E6275" w:rsidRPr="006B493E" w:rsidRDefault="004E6275" w:rsidP="004E6275">
      <w:pPr>
        <w:pStyle w:val="Blank"/>
      </w:pPr>
    </w:p>
    <w:p w14:paraId="6A1402BE"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WARRANTY</w:t>
      </w:r>
    </w:p>
    <w:p w14:paraId="1CBA25E5" w14:textId="77777777" w:rsidR="004E6275" w:rsidRPr="006B493E" w:rsidRDefault="004E6275" w:rsidP="004E6275">
      <w:pPr>
        <w:pStyle w:val="Blank"/>
      </w:pPr>
    </w:p>
    <w:p w14:paraId="2C4C77C4"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See Section 01780 - Closeout Submittals, for a</w:t>
      </w:r>
      <w:r>
        <w:rPr>
          <w:rFonts w:asciiTheme="minorHAnsi" w:hAnsiTheme="minorHAnsi" w:cstheme="minorHAnsi"/>
        </w:rPr>
        <w:t>dditional warranty requirements</w:t>
      </w:r>
    </w:p>
    <w:p w14:paraId="0C9B6F2D" w14:textId="77777777" w:rsidR="004E6275" w:rsidRPr="006B493E" w:rsidRDefault="004E6275" w:rsidP="004E6275">
      <w:pPr>
        <w:pStyle w:val="Blank"/>
      </w:pPr>
    </w:p>
    <w:p w14:paraId="4204C413" w14:textId="77777777" w:rsidR="004E6275" w:rsidRPr="00324966" w:rsidRDefault="004E6275" w:rsidP="004E6275">
      <w:pPr>
        <w:pStyle w:val="Paragraph"/>
        <w:rPr>
          <w:rFonts w:asciiTheme="minorHAnsi" w:hAnsiTheme="minorHAnsi" w:cstheme="minorHAnsi"/>
        </w:rPr>
      </w:pPr>
      <w:r w:rsidRPr="00324966">
        <w:rPr>
          <w:rFonts w:asciiTheme="minorHAnsi" w:hAnsiTheme="minorHAnsi" w:cstheme="minorHAnsi"/>
        </w:rPr>
        <w:t>Provide acoustical panel manufacturer's standard wr</w:t>
      </w:r>
      <w:r>
        <w:rPr>
          <w:rFonts w:asciiTheme="minorHAnsi" w:hAnsiTheme="minorHAnsi" w:cstheme="minorHAnsi"/>
        </w:rPr>
        <w:t>itten ten-year limited warranty</w:t>
      </w:r>
    </w:p>
    <w:p w14:paraId="4BE2E59E" w14:textId="77777777" w:rsidR="004E6275" w:rsidRPr="006B493E" w:rsidRDefault="004E6275" w:rsidP="004E6275">
      <w:pPr>
        <w:pStyle w:val="Blank"/>
      </w:pPr>
    </w:p>
    <w:p w14:paraId="5A8FBAA2"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EXTRA MATERIALS</w:t>
      </w:r>
    </w:p>
    <w:p w14:paraId="56F7C9B1" w14:textId="77777777" w:rsidR="004E6275" w:rsidRPr="006B493E" w:rsidRDefault="004E6275" w:rsidP="004E6275">
      <w:pPr>
        <w:pStyle w:val="Blank"/>
      </w:pPr>
    </w:p>
    <w:p w14:paraId="7B017A44"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See Section 01600 - Product Requirem</w:t>
      </w:r>
      <w:r>
        <w:rPr>
          <w:rFonts w:asciiTheme="minorHAnsi" w:hAnsiTheme="minorHAnsi" w:cstheme="minorHAnsi"/>
        </w:rPr>
        <w:t>ents, for additional provisions</w:t>
      </w:r>
    </w:p>
    <w:p w14:paraId="02BC8349" w14:textId="77777777" w:rsidR="004E6275" w:rsidRPr="006B493E" w:rsidRDefault="004E6275" w:rsidP="004E6275">
      <w:pPr>
        <w:pStyle w:val="Blank"/>
      </w:pPr>
    </w:p>
    <w:p w14:paraId="15052F4F" w14:textId="77777777" w:rsidR="004E6275" w:rsidRDefault="004E6275" w:rsidP="004E6275">
      <w:pPr>
        <w:pStyle w:val="Paragraph"/>
        <w:rPr>
          <w:rFonts w:asciiTheme="minorHAnsi" w:hAnsiTheme="minorHAnsi" w:cstheme="minorHAnsi"/>
        </w:rPr>
      </w:pPr>
      <w:r w:rsidRPr="006B493E">
        <w:rPr>
          <w:rFonts w:asciiTheme="minorHAnsi" w:hAnsiTheme="minorHAnsi" w:cstheme="minorHAnsi"/>
        </w:rPr>
        <w:t>Provide not less than ______ sq. ft. (___ sq m) of acoustical ceiling panels of each panel size for Owner's us</w:t>
      </w:r>
      <w:r>
        <w:rPr>
          <w:rFonts w:asciiTheme="minorHAnsi" w:hAnsiTheme="minorHAnsi" w:cstheme="minorHAnsi"/>
        </w:rPr>
        <w:t>e in maintenance of the project</w:t>
      </w:r>
    </w:p>
    <w:p w14:paraId="02F4AE7D" w14:textId="77777777" w:rsidR="004E6275" w:rsidRDefault="004E6275" w:rsidP="004E6275">
      <w:pPr>
        <w:pStyle w:val="Blank"/>
      </w:pPr>
    </w:p>
    <w:p w14:paraId="7FD6B225" w14:textId="77777777" w:rsidR="004E6275" w:rsidRDefault="004E6275" w:rsidP="004E6275">
      <w:pPr>
        <w:pStyle w:val="Blank"/>
      </w:pPr>
    </w:p>
    <w:p w14:paraId="6A7D333F" w14:textId="77777777" w:rsidR="004E6275" w:rsidRDefault="004E6275" w:rsidP="004E6275">
      <w:pPr>
        <w:pStyle w:val="Blank"/>
      </w:pPr>
    </w:p>
    <w:p w14:paraId="6023E7C1" w14:textId="77777777" w:rsidR="004E6275" w:rsidRPr="00324966" w:rsidRDefault="004E6275" w:rsidP="004E6275">
      <w:pPr>
        <w:pStyle w:val="Blank"/>
      </w:pPr>
    </w:p>
    <w:p w14:paraId="5C7EB838" w14:textId="77777777" w:rsidR="004E6275" w:rsidRPr="006B493E" w:rsidRDefault="004E6275" w:rsidP="004E6275">
      <w:pPr>
        <w:pStyle w:val="Blank"/>
      </w:pPr>
    </w:p>
    <w:p w14:paraId="046E25C6"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PRODUCTS</w:t>
      </w:r>
    </w:p>
    <w:p w14:paraId="10ABBFD9" w14:textId="77777777" w:rsidR="004E6275" w:rsidRPr="006B493E" w:rsidRDefault="004E6275" w:rsidP="004E6275">
      <w:pPr>
        <w:pStyle w:val="Blank"/>
      </w:pPr>
    </w:p>
    <w:p w14:paraId="27EBB409"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MANUFACTURERS</w:t>
      </w:r>
    </w:p>
    <w:p w14:paraId="18668CB2" w14:textId="77777777" w:rsidR="004E6275" w:rsidRPr="006B493E" w:rsidRDefault="004E6275" w:rsidP="004E6275">
      <w:pPr>
        <w:pStyle w:val="Blank"/>
      </w:pPr>
    </w:p>
    <w:p w14:paraId="313050D2" w14:textId="7B3379D0" w:rsidR="004E6275" w:rsidRPr="006B493E" w:rsidRDefault="004E6275" w:rsidP="004E6275">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Acceptable Manufacturer of Acoustical Panels: </w:t>
      </w:r>
      <w:r>
        <w:rPr>
          <w:rFonts w:asciiTheme="minorHAnsi" w:hAnsiTheme="minorHAnsi" w:cstheme="minorHAnsi"/>
          <w:color w:val="000000"/>
          <w:szCs w:val="22"/>
          <w:shd w:val="clear" w:color="auto" w:fill="FFFFFF"/>
        </w:rPr>
        <w:t>CertainTeed Architectural</w:t>
      </w:r>
      <w:r w:rsidRPr="006B493E">
        <w:rPr>
          <w:rFonts w:asciiTheme="minorHAnsi" w:hAnsiTheme="minorHAnsi" w:cstheme="minorHAnsi"/>
        </w:rPr>
        <w:t>; 11500 East 53</w:t>
      </w:r>
      <w:r w:rsidRPr="006B493E">
        <w:rPr>
          <w:rFonts w:asciiTheme="minorHAnsi" w:hAnsiTheme="minorHAnsi" w:cstheme="minorHAnsi"/>
          <w:vertAlign w:val="superscript"/>
        </w:rPr>
        <w:t>rd</w:t>
      </w:r>
      <w:r w:rsidRPr="006B493E">
        <w:rPr>
          <w:rFonts w:asciiTheme="minorHAnsi" w:hAnsiTheme="minorHAnsi" w:cstheme="minorHAnsi"/>
        </w:rPr>
        <w:t xml:space="preserve"> Ave. Unit D, Denver, CO 80239. Tel: 866-556-1235; Fax: 720-872-7850; </w:t>
      </w:r>
      <w:hyperlink r:id="rId7" w:history="1">
        <w:r w:rsidR="00230C49" w:rsidRPr="004E69EA">
          <w:rPr>
            <w:rStyle w:val="Hyperlink"/>
            <w:rFonts w:asciiTheme="minorHAnsi" w:hAnsiTheme="minorHAnsi" w:cstheme="minorHAnsi"/>
          </w:rPr>
          <w:t>www.certainteed.com/Architectural</w:t>
        </w:r>
      </w:hyperlink>
      <w:r w:rsidR="00151D93">
        <w:rPr>
          <w:rFonts w:asciiTheme="minorHAnsi" w:hAnsiTheme="minorHAnsi" w:cstheme="minorHAnsi"/>
        </w:rPr>
        <w:t xml:space="preserve"> </w:t>
      </w:r>
    </w:p>
    <w:p w14:paraId="25995F0F" w14:textId="77777777" w:rsidR="004E6275" w:rsidRPr="006B493E" w:rsidRDefault="004E6275" w:rsidP="004E6275">
      <w:pPr>
        <w:pStyle w:val="Blank"/>
      </w:pPr>
    </w:p>
    <w:p w14:paraId="07E082F7"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one of the following two paragraphs; coordinate with requirements of Division 1 section on product options and substitutions.</w:t>
      </w:r>
    </w:p>
    <w:p w14:paraId="4B0D0044"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Substitutions:</w:t>
      </w:r>
    </w:p>
    <w:p w14:paraId="4CD015EE"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Substitutions:  Not permitted.</w:t>
      </w:r>
    </w:p>
    <w:p w14:paraId="65E63482"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Requests for substitutions may be considered in accordance w</w:t>
      </w:r>
      <w:r>
        <w:rPr>
          <w:rFonts w:asciiTheme="minorHAnsi" w:hAnsiTheme="minorHAnsi" w:cstheme="minorHAnsi"/>
        </w:rPr>
        <w:t>ith provisions of Section 01600</w:t>
      </w:r>
    </w:p>
    <w:p w14:paraId="4B795264" w14:textId="77777777" w:rsidR="004E6275" w:rsidRPr="006B493E" w:rsidRDefault="004E6275" w:rsidP="004E6275">
      <w:pPr>
        <w:pStyle w:val="Blank"/>
      </w:pPr>
    </w:p>
    <w:p w14:paraId="085AA724"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ACOUSTICAL PANELS</w:t>
      </w:r>
    </w:p>
    <w:p w14:paraId="18CAB745" w14:textId="77777777" w:rsidR="004E6275" w:rsidRPr="006B493E" w:rsidRDefault="004E6275" w:rsidP="004E6275">
      <w:pPr>
        <w:pStyle w:val="Blank"/>
      </w:pPr>
    </w:p>
    <w:p w14:paraId="33E58578"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Provide panels comprising composite structural fiberglass core with color/pattern printed non-woven polyester surface wrapped on two opposite edges and exposed edges on the other two sides; with properties as follows:</w:t>
      </w:r>
    </w:p>
    <w:p w14:paraId="073E174D"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Make choice from paragraphs below for panel size, and delete the other panel size paragraphs.</w:t>
      </w:r>
    </w:p>
    <w:p w14:paraId="74109C1E"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Panel Thickness: 1.125 inches (28.5 mm).</w:t>
      </w:r>
    </w:p>
    <w:p w14:paraId="3C421F1D"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Panel Size:</w:t>
      </w:r>
    </w:p>
    <w:p w14:paraId="4FB06AE2" w14:textId="77777777" w:rsidR="004E6275" w:rsidRDefault="004E6275" w:rsidP="004E6275">
      <w:pPr>
        <w:pStyle w:val="SubSub1"/>
        <w:rPr>
          <w:rFonts w:asciiTheme="minorHAnsi" w:hAnsiTheme="minorHAnsi" w:cstheme="minorHAnsi"/>
        </w:rPr>
      </w:pPr>
      <w:r w:rsidRPr="006B493E">
        <w:rPr>
          <w:rFonts w:asciiTheme="minorHAnsi" w:hAnsiTheme="minorHAnsi" w:cstheme="minorHAnsi"/>
        </w:rPr>
        <w:t xml:space="preserve">Panel Size: 24 x </w:t>
      </w:r>
      <w:r w:rsidR="00BA037D">
        <w:rPr>
          <w:rFonts w:asciiTheme="minorHAnsi" w:hAnsiTheme="minorHAnsi" w:cstheme="minorHAnsi"/>
        </w:rPr>
        <w:t xml:space="preserve">6 inches </w:t>
      </w:r>
    </w:p>
    <w:p w14:paraId="3E0147A7" w14:textId="77777777" w:rsidR="00BA037D" w:rsidRPr="00BA037D" w:rsidRDefault="00BA037D" w:rsidP="00BA037D">
      <w:pPr>
        <w:pStyle w:val="SubSub1"/>
        <w:rPr>
          <w:rFonts w:asciiTheme="minorHAnsi" w:hAnsiTheme="minorHAnsi" w:cstheme="minorHAnsi"/>
        </w:rPr>
      </w:pPr>
      <w:r w:rsidRPr="006B493E">
        <w:rPr>
          <w:rFonts w:asciiTheme="minorHAnsi" w:hAnsiTheme="minorHAnsi" w:cstheme="minorHAnsi"/>
        </w:rPr>
        <w:t>Panel Size: 24 x 24 inches (610 x 610 mm).</w:t>
      </w:r>
    </w:p>
    <w:p w14:paraId="5226AC8E"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Panel Size: 24 x 48 inches (610 x 1220 mm).</w:t>
      </w:r>
    </w:p>
    <w:p w14:paraId="30B6AA17"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Panel Size:  24 x 60 inches</w:t>
      </w:r>
    </w:p>
    <w:p w14:paraId="6AA7FA69"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 xml:space="preserve">Panel Size: 24 x 72 inches </w:t>
      </w:r>
    </w:p>
    <w:p w14:paraId="493E87FA" w14:textId="77777777" w:rsidR="004E6275" w:rsidRDefault="004E6275" w:rsidP="004E6275">
      <w:pPr>
        <w:pStyle w:val="SubSub1"/>
        <w:rPr>
          <w:rFonts w:asciiTheme="minorHAnsi" w:hAnsiTheme="minorHAnsi" w:cstheme="minorHAnsi"/>
        </w:rPr>
      </w:pPr>
      <w:r w:rsidRPr="006B493E">
        <w:rPr>
          <w:rFonts w:asciiTheme="minorHAnsi" w:hAnsiTheme="minorHAnsi" w:cstheme="minorHAnsi"/>
        </w:rPr>
        <w:t>Panel Size:  24 x 96 inches</w:t>
      </w:r>
    </w:p>
    <w:p w14:paraId="7EF368FE" w14:textId="77777777" w:rsidR="00BA037D" w:rsidRDefault="00BA037D" w:rsidP="004E6275">
      <w:pPr>
        <w:pStyle w:val="SubSub1"/>
        <w:rPr>
          <w:rFonts w:asciiTheme="minorHAnsi" w:hAnsiTheme="minorHAnsi" w:cstheme="minorHAnsi"/>
        </w:rPr>
      </w:pPr>
      <w:r>
        <w:rPr>
          <w:rFonts w:asciiTheme="minorHAnsi" w:hAnsiTheme="minorHAnsi" w:cstheme="minorHAnsi"/>
        </w:rPr>
        <w:t>Panel Size:  30 x 6 inches</w:t>
      </w:r>
    </w:p>
    <w:p w14:paraId="5B0FDD0C" w14:textId="77777777" w:rsidR="00BA037D" w:rsidRPr="006B493E" w:rsidRDefault="00BA037D" w:rsidP="004E6275">
      <w:pPr>
        <w:pStyle w:val="SubSub1"/>
        <w:rPr>
          <w:rFonts w:asciiTheme="minorHAnsi" w:hAnsiTheme="minorHAnsi" w:cstheme="minorHAnsi"/>
        </w:rPr>
      </w:pPr>
      <w:r>
        <w:rPr>
          <w:rFonts w:asciiTheme="minorHAnsi" w:hAnsiTheme="minorHAnsi" w:cstheme="minorHAnsi"/>
        </w:rPr>
        <w:t>Panel Size: 30 x 24 inches</w:t>
      </w:r>
    </w:p>
    <w:p w14:paraId="0A9FEA1B" w14:textId="77777777" w:rsidR="004E6275" w:rsidRDefault="004E6275" w:rsidP="004E6275">
      <w:pPr>
        <w:pStyle w:val="SubSub1"/>
        <w:rPr>
          <w:rFonts w:asciiTheme="minorHAnsi" w:hAnsiTheme="minorHAnsi" w:cstheme="minorHAnsi"/>
        </w:rPr>
      </w:pPr>
      <w:r w:rsidRPr="006B493E">
        <w:rPr>
          <w:rFonts w:asciiTheme="minorHAnsi" w:hAnsiTheme="minorHAnsi" w:cstheme="minorHAnsi"/>
        </w:rPr>
        <w:t>Panel Size:  30 x 30 inches</w:t>
      </w:r>
    </w:p>
    <w:p w14:paraId="33E4D1FF" w14:textId="77777777" w:rsidR="00BA037D" w:rsidRPr="006B493E" w:rsidRDefault="00BA037D" w:rsidP="004E6275">
      <w:pPr>
        <w:pStyle w:val="SubSub1"/>
        <w:rPr>
          <w:rFonts w:asciiTheme="minorHAnsi" w:hAnsiTheme="minorHAnsi" w:cstheme="minorHAnsi"/>
        </w:rPr>
      </w:pPr>
      <w:r>
        <w:rPr>
          <w:rFonts w:asciiTheme="minorHAnsi" w:hAnsiTheme="minorHAnsi" w:cstheme="minorHAnsi"/>
        </w:rPr>
        <w:t>Panel Size: 30 x 48 inches</w:t>
      </w:r>
    </w:p>
    <w:p w14:paraId="6C58E259"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Panel Size:  30 x 60 inches</w:t>
      </w:r>
    </w:p>
    <w:p w14:paraId="28F071CF" w14:textId="77777777" w:rsidR="004E6275" w:rsidRDefault="004E6275" w:rsidP="004E6275">
      <w:pPr>
        <w:pStyle w:val="SubSub1"/>
        <w:rPr>
          <w:rFonts w:asciiTheme="minorHAnsi" w:hAnsiTheme="minorHAnsi" w:cstheme="minorHAnsi"/>
        </w:rPr>
      </w:pPr>
      <w:r w:rsidRPr="006B493E">
        <w:rPr>
          <w:rFonts w:asciiTheme="minorHAnsi" w:hAnsiTheme="minorHAnsi" w:cstheme="minorHAnsi"/>
        </w:rPr>
        <w:t>Panel Size:  30 x 72 inches</w:t>
      </w:r>
    </w:p>
    <w:p w14:paraId="2B4AE73F" w14:textId="77777777" w:rsidR="00BA037D" w:rsidRDefault="00BA037D" w:rsidP="004E6275">
      <w:pPr>
        <w:pStyle w:val="SubSub1"/>
        <w:rPr>
          <w:rFonts w:asciiTheme="minorHAnsi" w:hAnsiTheme="minorHAnsi" w:cstheme="minorHAnsi"/>
        </w:rPr>
      </w:pPr>
      <w:r>
        <w:rPr>
          <w:rFonts w:asciiTheme="minorHAnsi" w:hAnsiTheme="minorHAnsi" w:cstheme="minorHAnsi"/>
        </w:rPr>
        <w:t>Panel Size: 30 x 96 inches</w:t>
      </w:r>
    </w:p>
    <w:p w14:paraId="73961594" w14:textId="77777777" w:rsidR="00BA037D" w:rsidRDefault="00BA037D" w:rsidP="004E6275">
      <w:pPr>
        <w:pStyle w:val="SubSub1"/>
        <w:rPr>
          <w:rFonts w:asciiTheme="minorHAnsi" w:hAnsiTheme="minorHAnsi" w:cstheme="minorHAnsi"/>
        </w:rPr>
      </w:pPr>
      <w:r>
        <w:rPr>
          <w:rFonts w:asciiTheme="minorHAnsi" w:hAnsiTheme="minorHAnsi" w:cstheme="minorHAnsi"/>
        </w:rPr>
        <w:t>Panel Size: 48 x 6 inches</w:t>
      </w:r>
    </w:p>
    <w:p w14:paraId="5FC6C9B9" w14:textId="77777777" w:rsidR="00BA037D" w:rsidRPr="006B493E" w:rsidRDefault="00BA037D" w:rsidP="004E6275">
      <w:pPr>
        <w:pStyle w:val="SubSub1"/>
        <w:rPr>
          <w:rFonts w:asciiTheme="minorHAnsi" w:hAnsiTheme="minorHAnsi" w:cstheme="minorHAnsi"/>
        </w:rPr>
      </w:pPr>
      <w:r>
        <w:rPr>
          <w:rFonts w:asciiTheme="minorHAnsi" w:hAnsiTheme="minorHAnsi" w:cstheme="minorHAnsi"/>
        </w:rPr>
        <w:t>Panel Size: 48 x 24 inches</w:t>
      </w:r>
    </w:p>
    <w:p w14:paraId="68359AE4"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Panel Size: 48 x 48 inches (1220 x 1220 mm).</w:t>
      </w:r>
    </w:p>
    <w:p w14:paraId="6B84111D" w14:textId="77777777" w:rsidR="004E6275" w:rsidRPr="006B493E" w:rsidRDefault="00BA037D" w:rsidP="004E6275">
      <w:pPr>
        <w:pStyle w:val="SubSub1"/>
        <w:rPr>
          <w:rFonts w:asciiTheme="minorHAnsi" w:hAnsiTheme="minorHAnsi" w:cstheme="minorHAnsi"/>
        </w:rPr>
      </w:pPr>
      <w:r>
        <w:rPr>
          <w:rFonts w:asciiTheme="minorHAnsi" w:hAnsiTheme="minorHAnsi" w:cstheme="minorHAnsi"/>
        </w:rPr>
        <w:t>Panel Size</w:t>
      </w:r>
      <w:r w:rsidR="004E6275" w:rsidRPr="006B493E">
        <w:rPr>
          <w:rFonts w:asciiTheme="minorHAnsi" w:hAnsiTheme="minorHAnsi" w:cstheme="minorHAnsi"/>
        </w:rPr>
        <w:t>:  48 x 60 inches</w:t>
      </w:r>
    </w:p>
    <w:p w14:paraId="44918224"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Panel Size:  48 x 72 inches</w:t>
      </w:r>
    </w:p>
    <w:p w14:paraId="1D3A7B9E"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CUSTOM Panel Size:  ____________ (max width 48” x max length 96”)</w:t>
      </w:r>
    </w:p>
    <w:p w14:paraId="67A51C63"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Panel Color:</w:t>
      </w:r>
    </w:p>
    <w:p w14:paraId="443EE073" w14:textId="60C29B5E"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 xml:space="preserve">Standard Color # (see </w:t>
      </w:r>
      <w:hyperlink r:id="rId8" w:history="1">
        <w:r w:rsidR="00030385" w:rsidRPr="004E69EA">
          <w:rPr>
            <w:rStyle w:val="Hyperlink"/>
            <w:rFonts w:asciiTheme="minorHAnsi" w:hAnsiTheme="minorHAnsi" w:cstheme="minorHAnsi"/>
          </w:rPr>
          <w:t>www.certainteed.com/Architectural</w:t>
        </w:r>
      </w:hyperlink>
      <w:r w:rsidR="00C045EC">
        <w:rPr>
          <w:rFonts w:asciiTheme="minorHAnsi" w:hAnsiTheme="minorHAnsi" w:cstheme="minorHAnsi"/>
        </w:rPr>
        <w:t xml:space="preserve"> </w:t>
      </w:r>
      <w:r w:rsidRPr="006B493E">
        <w:rPr>
          <w:rFonts w:asciiTheme="minorHAnsi" w:hAnsiTheme="minorHAnsi" w:cstheme="minorHAnsi"/>
        </w:rPr>
        <w:t>in Techstyle Color section)</w:t>
      </w:r>
    </w:p>
    <w:p w14:paraId="3B35777D" w14:textId="77777777" w:rsidR="004E6275" w:rsidRPr="006B493E" w:rsidRDefault="004E6275" w:rsidP="004E6275">
      <w:pPr>
        <w:pStyle w:val="SubSub1"/>
        <w:rPr>
          <w:rFonts w:asciiTheme="minorHAnsi" w:hAnsiTheme="minorHAnsi" w:cstheme="minorHAnsi"/>
        </w:rPr>
      </w:pPr>
      <w:r w:rsidRPr="006B493E">
        <w:rPr>
          <w:rFonts w:asciiTheme="minorHAnsi" w:hAnsiTheme="minorHAnsi" w:cstheme="minorHAnsi"/>
        </w:rPr>
        <w:t>Custom Color #</w:t>
      </w:r>
    </w:p>
    <w:p w14:paraId="0D35DCD7" w14:textId="77777777" w:rsidR="004E6275" w:rsidRPr="006B493E" w:rsidRDefault="004E6275" w:rsidP="004E6275">
      <w:pPr>
        <w:pStyle w:val="SubSub1"/>
        <w:numPr>
          <w:ilvl w:val="0"/>
          <w:numId w:val="0"/>
        </w:numPr>
        <w:ind w:left="2304" w:hanging="576"/>
        <w:rPr>
          <w:rFonts w:asciiTheme="minorHAnsi" w:hAnsiTheme="minorHAnsi" w:cstheme="minorHAnsi"/>
        </w:rPr>
      </w:pPr>
    </w:p>
    <w:p w14:paraId="6665E331" w14:textId="247537A9"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Noise Reduction Coefficient (NRC): 0.85, measured in accordance with ASTM C 423 with the equal to or better than absorption coefficient reading at the following specified frequencies:</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Frequency:</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125</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250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500</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u w:val="single"/>
        </w:rPr>
        <w:t>1000</w:t>
      </w:r>
      <w:r w:rsidRPr="006B493E">
        <w:rPr>
          <w:rFonts w:asciiTheme="minorHAnsi" w:hAnsiTheme="minorHAnsi" w:cstheme="minorHAnsi"/>
        </w:rPr>
        <w:tab/>
      </w:r>
      <w:r w:rsidRPr="006B493E">
        <w:rPr>
          <w:rFonts w:asciiTheme="minorHAnsi" w:hAnsiTheme="minorHAnsi" w:cstheme="minorHAnsi"/>
          <w:u w:val="single"/>
        </w:rPr>
        <w:t>2000</w:t>
      </w:r>
      <w:r w:rsidRPr="006B493E">
        <w:rPr>
          <w:rFonts w:asciiTheme="minorHAnsi" w:hAnsiTheme="minorHAnsi" w:cstheme="minorHAnsi"/>
        </w:rPr>
        <w:tab/>
      </w:r>
      <w:r w:rsidRPr="006B493E">
        <w:rPr>
          <w:rFonts w:asciiTheme="minorHAnsi" w:hAnsiTheme="minorHAnsi" w:cstheme="minorHAnsi"/>
          <w:u w:val="single"/>
        </w:rPr>
        <w:t>5000</w:t>
      </w:r>
      <w:r w:rsidRPr="006B493E">
        <w:rPr>
          <w:rFonts w:asciiTheme="minorHAnsi" w:hAnsiTheme="minorHAnsi" w:cstheme="minorHAnsi"/>
        </w:rPr>
        <w:tab/>
      </w:r>
      <w:r w:rsidRPr="006B493E">
        <w:rPr>
          <w:rFonts w:asciiTheme="minorHAnsi" w:hAnsiTheme="minorHAnsi" w:cstheme="minorHAnsi"/>
        </w:rPr>
        <w:tab/>
        <w:t>Absorp  Co-ef</w:t>
      </w:r>
      <w:r w:rsidR="00C045EC">
        <w:rPr>
          <w:rFonts w:asciiTheme="minorHAnsi" w:hAnsiTheme="minorHAnsi" w:cstheme="minorHAnsi"/>
        </w:rPr>
        <w:tab/>
      </w:r>
      <w:r w:rsidRPr="006B493E">
        <w:rPr>
          <w:rFonts w:asciiTheme="minorHAnsi" w:hAnsiTheme="minorHAnsi" w:cstheme="minorHAnsi"/>
        </w:rPr>
        <w:tab/>
        <w:t>0.61</w:t>
      </w:r>
      <w:r w:rsidRPr="006B493E">
        <w:rPr>
          <w:rFonts w:asciiTheme="minorHAnsi" w:hAnsiTheme="minorHAnsi" w:cstheme="minorHAnsi"/>
        </w:rPr>
        <w:tab/>
      </w:r>
      <w:r w:rsidRPr="006B493E">
        <w:rPr>
          <w:rFonts w:asciiTheme="minorHAnsi" w:hAnsiTheme="minorHAnsi" w:cstheme="minorHAnsi"/>
        </w:rPr>
        <w:tab/>
        <w:t>0.82</w:t>
      </w:r>
      <w:r w:rsidRPr="006B493E">
        <w:rPr>
          <w:rFonts w:asciiTheme="minorHAnsi" w:hAnsiTheme="minorHAnsi" w:cstheme="minorHAnsi"/>
        </w:rPr>
        <w:tab/>
      </w:r>
      <w:r w:rsidRPr="006B493E">
        <w:rPr>
          <w:rFonts w:asciiTheme="minorHAnsi" w:hAnsiTheme="minorHAnsi" w:cstheme="minorHAnsi"/>
        </w:rPr>
        <w:tab/>
        <w:t>0.65</w:t>
      </w:r>
      <w:r w:rsidRPr="006B493E">
        <w:rPr>
          <w:rFonts w:asciiTheme="minorHAnsi" w:hAnsiTheme="minorHAnsi" w:cstheme="minorHAnsi"/>
        </w:rPr>
        <w:tab/>
      </w:r>
      <w:r w:rsidRPr="006B493E">
        <w:rPr>
          <w:rFonts w:asciiTheme="minorHAnsi" w:hAnsiTheme="minorHAnsi" w:cstheme="minorHAnsi"/>
        </w:rPr>
        <w:tab/>
        <w:t>0.88</w:t>
      </w:r>
      <w:r w:rsidRPr="006B493E">
        <w:rPr>
          <w:rFonts w:asciiTheme="minorHAnsi" w:hAnsiTheme="minorHAnsi" w:cstheme="minorHAnsi"/>
        </w:rPr>
        <w:tab/>
        <w:t>1.04</w:t>
      </w:r>
      <w:r w:rsidRPr="006B493E">
        <w:rPr>
          <w:rFonts w:asciiTheme="minorHAnsi" w:hAnsiTheme="minorHAnsi" w:cstheme="minorHAnsi"/>
        </w:rPr>
        <w:tab/>
        <w:t>1.03</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6DC9CCC1"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Surface Burning Characteristics: Flame spread less than 25 and smoke developed less than 50, Class A (1)</w:t>
      </w:r>
      <w:r>
        <w:rPr>
          <w:rFonts w:asciiTheme="minorHAnsi" w:hAnsiTheme="minorHAnsi" w:cstheme="minorHAnsi"/>
        </w:rPr>
        <w:t>, per ASTM E 84 and ASTM E 1264</w:t>
      </w:r>
    </w:p>
    <w:p w14:paraId="71C0EEEA" w14:textId="77777777" w:rsidR="004E6275" w:rsidRPr="006B493E" w:rsidRDefault="004E6275" w:rsidP="004E6275">
      <w:pPr>
        <w:pStyle w:val="SubPara"/>
        <w:numPr>
          <w:ilvl w:val="0"/>
          <w:numId w:val="0"/>
        </w:numPr>
        <w:ind w:left="1152"/>
        <w:rPr>
          <w:rFonts w:asciiTheme="minorHAnsi" w:hAnsiTheme="minorHAnsi" w:cstheme="minorHAnsi"/>
        </w:rPr>
      </w:pPr>
    </w:p>
    <w:p w14:paraId="119A68F1"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Light Reflectance (white only): n.a.</w:t>
      </w:r>
    </w:p>
    <w:p w14:paraId="6BB8A89C" w14:textId="77777777" w:rsidR="004E6275" w:rsidRPr="006B493E" w:rsidRDefault="004E6275" w:rsidP="004E6275">
      <w:pPr>
        <w:pStyle w:val="SubPara"/>
        <w:numPr>
          <w:ilvl w:val="0"/>
          <w:numId w:val="0"/>
        </w:numPr>
        <w:rPr>
          <w:rFonts w:asciiTheme="minorHAnsi" w:hAnsiTheme="minorHAnsi" w:cstheme="minorHAnsi"/>
        </w:rPr>
      </w:pPr>
    </w:p>
    <w:p w14:paraId="26295851" w14:textId="77777777" w:rsidR="004E6275" w:rsidRPr="006B493E" w:rsidRDefault="004E6275" w:rsidP="004E6275">
      <w:pPr>
        <w:pStyle w:val="SubPara"/>
        <w:numPr>
          <w:ilvl w:val="0"/>
          <w:numId w:val="0"/>
        </w:numPr>
        <w:ind w:left="1152"/>
        <w:rPr>
          <w:rFonts w:asciiTheme="minorHAnsi" w:hAnsiTheme="minorHAnsi" w:cstheme="minorHAnsi"/>
        </w:rPr>
      </w:pPr>
    </w:p>
    <w:p w14:paraId="1B2DE7C8"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Moisture Resistance: Resistant to relative humidity up to 95 percent at 105 degrees</w:t>
      </w:r>
      <w:r>
        <w:rPr>
          <w:rFonts w:asciiTheme="minorHAnsi" w:hAnsiTheme="minorHAnsi" w:cstheme="minorHAnsi"/>
        </w:rPr>
        <w:t xml:space="preserve"> F (40.5 degrees C) for 30 days</w:t>
      </w:r>
    </w:p>
    <w:p w14:paraId="4B219AA7" w14:textId="77777777" w:rsidR="004E6275" w:rsidRPr="006B493E" w:rsidRDefault="004E6275" w:rsidP="004E6275">
      <w:pPr>
        <w:pStyle w:val="SubPara"/>
        <w:numPr>
          <w:ilvl w:val="0"/>
          <w:numId w:val="0"/>
        </w:numPr>
        <w:ind w:left="1152"/>
        <w:rPr>
          <w:rFonts w:asciiTheme="minorHAnsi" w:hAnsiTheme="minorHAnsi" w:cstheme="minorHAnsi"/>
        </w:rPr>
      </w:pPr>
    </w:p>
    <w:p w14:paraId="6336DEF1"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lastRenderedPageBreak/>
        <w:t>Mold and Mildew Resistant: In accordance with require</w:t>
      </w:r>
      <w:r>
        <w:rPr>
          <w:rFonts w:asciiTheme="minorHAnsi" w:hAnsiTheme="minorHAnsi" w:cstheme="minorHAnsi"/>
        </w:rPr>
        <w:t>ments of ASTM C 665</w:t>
      </w:r>
    </w:p>
    <w:p w14:paraId="4B13C16E" w14:textId="77777777" w:rsidR="004E6275" w:rsidRPr="006B493E" w:rsidRDefault="004E6275" w:rsidP="004E6275">
      <w:pPr>
        <w:pStyle w:val="SubPara"/>
        <w:numPr>
          <w:ilvl w:val="0"/>
          <w:numId w:val="0"/>
        </w:numPr>
        <w:rPr>
          <w:rFonts w:asciiTheme="minorHAnsi" w:hAnsiTheme="minorHAnsi" w:cstheme="minorHAnsi"/>
        </w:rPr>
      </w:pPr>
    </w:p>
    <w:p w14:paraId="4FF078CB" w14:textId="77777777" w:rsidR="004E6275" w:rsidRPr="006B493E" w:rsidRDefault="004E6275" w:rsidP="004E6275">
      <w:pPr>
        <w:pStyle w:val="SubPara"/>
        <w:numPr>
          <w:ilvl w:val="0"/>
          <w:numId w:val="0"/>
        </w:numPr>
        <w:ind w:left="1152"/>
        <w:rPr>
          <w:rFonts w:asciiTheme="minorHAnsi" w:hAnsiTheme="minorHAnsi" w:cstheme="minorHAnsi"/>
        </w:rPr>
      </w:pPr>
    </w:p>
    <w:p w14:paraId="5756E9CC"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Fungi Resistant:  In accordance w</w:t>
      </w:r>
      <w:r>
        <w:rPr>
          <w:rFonts w:asciiTheme="minorHAnsi" w:hAnsiTheme="minorHAnsi" w:cstheme="minorHAnsi"/>
        </w:rPr>
        <w:t>ith requirements of ASTM C 1338</w:t>
      </w:r>
    </w:p>
    <w:p w14:paraId="3C542016" w14:textId="77777777" w:rsidR="004E6275" w:rsidRPr="006B493E" w:rsidRDefault="004E6275" w:rsidP="004E6275">
      <w:pPr>
        <w:pStyle w:val="SubPara"/>
        <w:numPr>
          <w:ilvl w:val="0"/>
          <w:numId w:val="0"/>
        </w:numPr>
        <w:rPr>
          <w:rFonts w:asciiTheme="minorHAnsi" w:hAnsiTheme="minorHAnsi" w:cstheme="minorHAnsi"/>
        </w:rPr>
      </w:pPr>
      <w:r w:rsidRPr="006B493E">
        <w:rPr>
          <w:rFonts w:asciiTheme="minorHAnsi" w:hAnsiTheme="minorHAnsi" w:cstheme="minorHAnsi"/>
        </w:rPr>
        <w:tab/>
      </w:r>
    </w:p>
    <w:p w14:paraId="025FB1D4" w14:textId="77777777" w:rsidR="004E6275" w:rsidRPr="006B493E" w:rsidRDefault="004E6275" w:rsidP="004E6275">
      <w:pPr>
        <w:pStyle w:val="SubPara"/>
        <w:numPr>
          <w:ilvl w:val="0"/>
          <w:numId w:val="0"/>
        </w:numPr>
        <w:rPr>
          <w:rFonts w:asciiTheme="minorHAnsi" w:hAnsiTheme="minorHAnsi" w:cstheme="minorHAnsi"/>
        </w:rPr>
      </w:pPr>
      <w:r w:rsidRPr="006B493E">
        <w:rPr>
          <w:rFonts w:asciiTheme="minorHAnsi" w:hAnsiTheme="minorHAnsi" w:cstheme="minorHAnsi"/>
        </w:rPr>
        <w:tab/>
        <w:t>B.</w:t>
      </w:r>
      <w:r w:rsidRPr="006B493E">
        <w:rPr>
          <w:rFonts w:asciiTheme="minorHAnsi" w:hAnsiTheme="minorHAnsi" w:cstheme="minorHAnsi"/>
        </w:rPr>
        <w:tab/>
        <w:t>Accessibility:  Panels shall be downward accessible by disengaging hinge support rail on</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 xml:space="preserve">one side of panel from the T-bar flange without the use of tools.  Panel shall swing hinge </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t>downward to provide complete access without remova</w:t>
      </w:r>
      <w:r>
        <w:rPr>
          <w:rFonts w:asciiTheme="minorHAnsi" w:hAnsiTheme="minorHAnsi" w:cstheme="minorHAnsi"/>
        </w:rPr>
        <w:t>l of the panel from the ceiling</w:t>
      </w:r>
    </w:p>
    <w:p w14:paraId="2C35D095" w14:textId="77777777" w:rsidR="004E6275" w:rsidRPr="006B493E" w:rsidRDefault="004E6275" w:rsidP="004E6275">
      <w:pPr>
        <w:pStyle w:val="Blank"/>
      </w:pPr>
    </w:p>
    <w:p w14:paraId="278FB14F"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SUSPENSION SYSTEM</w:t>
      </w:r>
    </w:p>
    <w:p w14:paraId="4E91F1A0" w14:textId="77777777" w:rsidR="004E6275" w:rsidRPr="00324966" w:rsidRDefault="004E6275" w:rsidP="004E6275">
      <w:pPr>
        <w:pStyle w:val="Note"/>
        <w:rPr>
          <w:rFonts w:asciiTheme="minorHAnsi" w:hAnsiTheme="minorHAnsi" w:cstheme="minorHAnsi"/>
        </w:rPr>
      </w:pPr>
      <w:r w:rsidRPr="00324966">
        <w:rPr>
          <w:rFonts w:asciiTheme="minorHAnsi" w:hAnsiTheme="minorHAnsi" w:cstheme="minorHAnsi"/>
        </w:rPr>
        <w:t>** NOTE TO SPECIFIER **  Delete two of the following three paragraphs; coordinate with requirements shown on drawings or specified in other sections.</w:t>
      </w:r>
    </w:p>
    <w:p w14:paraId="4FEF5D5E" w14:textId="77777777" w:rsidR="004E6275" w:rsidRPr="00324966" w:rsidRDefault="004E6275" w:rsidP="004E6275">
      <w:pPr>
        <w:pStyle w:val="Blank"/>
      </w:pPr>
      <w:r w:rsidRPr="00324966">
        <w:fldChar w:fldCharType="begin"/>
      </w:r>
      <w:r w:rsidRPr="00324966">
        <w:instrText xml:space="preserve"> SEQ level4\h \r0 </w:instrText>
      </w:r>
      <w:r w:rsidRPr="00324966">
        <w:fldChar w:fldCharType="end"/>
      </w:r>
    </w:p>
    <w:p w14:paraId="2CDDBB9D" w14:textId="77777777" w:rsidR="004E6275" w:rsidRPr="00324966" w:rsidRDefault="004E6275" w:rsidP="004E6275">
      <w:pPr>
        <w:pStyle w:val="Paragraph"/>
        <w:rPr>
          <w:rFonts w:asciiTheme="minorHAnsi" w:hAnsiTheme="minorHAnsi" w:cstheme="minorHAnsi"/>
        </w:rPr>
      </w:pPr>
      <w:r w:rsidRPr="00324966">
        <w:rPr>
          <w:rFonts w:asciiTheme="minorHAnsi" w:hAnsiTheme="minorHAnsi" w:cstheme="minorHAnsi"/>
        </w:rPr>
        <w:t>Manufacturer: CertainTeed Architectural Ceilings</w:t>
      </w:r>
    </w:p>
    <w:p w14:paraId="51732F0E" w14:textId="77777777" w:rsidR="004E6275" w:rsidRPr="00324966" w:rsidRDefault="004E6275" w:rsidP="004E6275">
      <w:pPr>
        <w:pStyle w:val="Paragraph"/>
        <w:rPr>
          <w:rFonts w:asciiTheme="minorHAnsi" w:hAnsiTheme="minorHAnsi" w:cstheme="minorHAnsi"/>
        </w:rPr>
      </w:pPr>
      <w:r w:rsidRPr="00324966">
        <w:rPr>
          <w:rFonts w:asciiTheme="minorHAnsi" w:hAnsiTheme="minorHAnsi" w:cstheme="minorHAnsi"/>
        </w:rPr>
        <w:t>Product:</w:t>
      </w:r>
    </w:p>
    <w:p w14:paraId="4AE10EB1" w14:textId="77777777" w:rsidR="004E6275" w:rsidRPr="00324966" w:rsidRDefault="004E6275" w:rsidP="004E6275">
      <w:pPr>
        <w:pStyle w:val="Blank"/>
        <w:numPr>
          <w:ilvl w:val="0"/>
          <w:numId w:val="4"/>
        </w:numPr>
        <w:tabs>
          <w:tab w:val="left" w:pos="6480"/>
        </w:tabs>
      </w:pPr>
      <w:r>
        <w:t>15/16” EZ</w:t>
      </w:r>
      <w:r w:rsidRPr="00324966">
        <w:t xml:space="preserve"> Stab System</w:t>
      </w:r>
    </w:p>
    <w:p w14:paraId="36FD77A4" w14:textId="77777777" w:rsidR="004E6275" w:rsidRPr="006B493E" w:rsidRDefault="004E6275" w:rsidP="004E6275">
      <w:pPr>
        <w:pStyle w:val="Blank"/>
      </w:pPr>
    </w:p>
    <w:p w14:paraId="34E3922A"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General: Use existing suspension system, mo</w:t>
      </w:r>
      <w:r>
        <w:rPr>
          <w:rFonts w:asciiTheme="minorHAnsi" w:hAnsiTheme="minorHAnsi" w:cstheme="minorHAnsi"/>
        </w:rPr>
        <w:t>dified as indicated on drawings</w:t>
      </w:r>
    </w:p>
    <w:p w14:paraId="196B28F5" w14:textId="77777777" w:rsidR="004E6275" w:rsidRPr="006B493E" w:rsidRDefault="004E6275" w:rsidP="004E6275">
      <w:pPr>
        <w:pStyle w:val="Blank"/>
      </w:pPr>
    </w:p>
    <w:p w14:paraId="3F0EEE5C"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General: </w:t>
      </w: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Provide system complying with ASTM C 635, die cut and interlocking components, with matching perimeter moldings and other accessories as required for project conditions.</w:t>
      </w:r>
    </w:p>
    <w:p w14:paraId="3ADB1178"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level5\h \r0 </w:instrText>
      </w:r>
      <w:r w:rsidRPr="006B493E">
        <w:rPr>
          <w:rFonts w:asciiTheme="minorHAnsi" w:hAnsiTheme="minorHAnsi" w:cstheme="minorHAnsi"/>
        </w:rPr>
        <w:fldChar w:fldCharType="end"/>
      </w:r>
      <w:r w:rsidRPr="006B493E">
        <w:rPr>
          <w:rFonts w:asciiTheme="minorHAnsi" w:hAnsiTheme="minorHAnsi" w:cstheme="minorHAnsi"/>
        </w:rPr>
        <w:t>Materials: Formed galvanized steel, commercial quality cold rolled, intermediate duty.</w:t>
      </w:r>
    </w:p>
    <w:p w14:paraId="0139FE77"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Profile: Standard 15/16 in (24 mm) tee shape.</w:t>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r w:rsidRPr="006B493E">
        <w:rPr>
          <w:rFonts w:asciiTheme="minorHAnsi" w:hAnsiTheme="minorHAnsi" w:cstheme="minorHAnsi"/>
        </w:rPr>
        <w:tab/>
      </w:r>
    </w:p>
    <w:p w14:paraId="28E3D4DA"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Finish: Painted white or (_________).</w:t>
      </w:r>
    </w:p>
    <w:p w14:paraId="47697CD2" w14:textId="77777777" w:rsidR="004E6275" w:rsidRPr="006B493E" w:rsidRDefault="004E6275" w:rsidP="004E6275">
      <w:pPr>
        <w:pStyle w:val="SubPara"/>
        <w:numPr>
          <w:ilvl w:val="0"/>
          <w:numId w:val="0"/>
        </w:numPr>
        <w:ind w:left="1728" w:hanging="576"/>
        <w:rPr>
          <w:rFonts w:asciiTheme="minorHAnsi" w:hAnsiTheme="minorHAnsi" w:cstheme="minorHAnsi"/>
        </w:rPr>
      </w:pPr>
    </w:p>
    <w:p w14:paraId="34E67086"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Optional Trim: Provide matching trim by acoustical panel manufacturer for conditions as follows:</w:t>
      </w:r>
    </w:p>
    <w:p w14:paraId="077799F4"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Perimeter trim: ‘L’ channel   15/16” – white, black or custom color</w:t>
      </w:r>
    </w:p>
    <w:p w14:paraId="1259CDE1" w14:textId="77777777" w:rsidR="004E6275" w:rsidRPr="006B493E" w:rsidRDefault="004E6275" w:rsidP="004E6275">
      <w:pPr>
        <w:pStyle w:val="SubPara"/>
        <w:rPr>
          <w:rFonts w:asciiTheme="minorHAnsi" w:hAnsiTheme="minorHAnsi" w:cstheme="minorHAnsi"/>
        </w:rPr>
      </w:pPr>
      <w:r>
        <w:rPr>
          <w:rFonts w:asciiTheme="minorHAnsi" w:hAnsiTheme="minorHAnsi" w:cstheme="minorHAnsi"/>
        </w:rPr>
        <w:t xml:space="preserve">Reveal Trim (WT1): </w:t>
      </w:r>
      <w:r w:rsidRPr="006B493E">
        <w:rPr>
          <w:rFonts w:asciiTheme="minorHAnsi" w:hAnsiTheme="minorHAnsi" w:cstheme="minorHAnsi"/>
        </w:rPr>
        <w:t xml:space="preserve">‘C’ Channel with 1/8” reveal to the wall – white, black or custom color </w:t>
      </w:r>
    </w:p>
    <w:p w14:paraId="1A3BF8F9"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Transition trim from dryw</w:t>
      </w:r>
      <w:r>
        <w:rPr>
          <w:rFonts w:asciiTheme="minorHAnsi" w:hAnsiTheme="minorHAnsi" w:cstheme="minorHAnsi"/>
        </w:rPr>
        <w:t>all to acoustical panel ceiling</w:t>
      </w:r>
    </w:p>
    <w:p w14:paraId="09CB1FD5"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Curved transition trim from dryw</w:t>
      </w:r>
      <w:r>
        <w:rPr>
          <w:rFonts w:asciiTheme="minorHAnsi" w:hAnsiTheme="minorHAnsi" w:cstheme="minorHAnsi"/>
        </w:rPr>
        <w:t>all to acoustical panel ceiling</w:t>
      </w:r>
    </w:p>
    <w:p w14:paraId="5090EAC5" w14:textId="77777777" w:rsidR="004E6275" w:rsidRDefault="004E6275" w:rsidP="004E6275">
      <w:pPr>
        <w:pStyle w:val="SubPara"/>
        <w:rPr>
          <w:rFonts w:asciiTheme="minorHAnsi" w:hAnsiTheme="minorHAnsi" w:cstheme="minorHAnsi"/>
        </w:rPr>
      </w:pPr>
      <w:r>
        <w:rPr>
          <w:rFonts w:asciiTheme="minorHAnsi" w:hAnsiTheme="minorHAnsi" w:cstheme="minorHAnsi"/>
        </w:rPr>
        <w:t xml:space="preserve">Floating edge trim:  2-7/8” (FT2) </w:t>
      </w:r>
      <w:r w:rsidRPr="006B493E">
        <w:rPr>
          <w:rFonts w:asciiTheme="minorHAnsi" w:hAnsiTheme="minorHAnsi" w:cstheme="minorHAnsi"/>
        </w:rPr>
        <w:t>Straight – white, black or custom color</w:t>
      </w:r>
    </w:p>
    <w:p w14:paraId="628B70D7" w14:textId="77777777" w:rsidR="004E6275" w:rsidRPr="006B493E" w:rsidRDefault="004E6275" w:rsidP="004E6275">
      <w:pPr>
        <w:pStyle w:val="SubPara"/>
        <w:rPr>
          <w:rFonts w:asciiTheme="minorHAnsi" w:hAnsiTheme="minorHAnsi" w:cstheme="minorHAnsi"/>
        </w:rPr>
      </w:pPr>
      <w:r>
        <w:rPr>
          <w:rFonts w:asciiTheme="minorHAnsi" w:hAnsiTheme="minorHAnsi" w:cstheme="minorHAnsi"/>
        </w:rPr>
        <w:t xml:space="preserve">Floating edge trim:  3” (FT3) </w:t>
      </w:r>
      <w:r w:rsidRPr="006B493E">
        <w:rPr>
          <w:rFonts w:asciiTheme="minorHAnsi" w:hAnsiTheme="minorHAnsi" w:cstheme="minorHAnsi"/>
        </w:rPr>
        <w:t>Straight – white, black or custom color</w:t>
      </w:r>
    </w:p>
    <w:p w14:paraId="1A74C9D1" w14:textId="77777777" w:rsidR="004E6275" w:rsidRPr="00324966" w:rsidRDefault="004E6275" w:rsidP="004E6275">
      <w:pPr>
        <w:pStyle w:val="SubPara"/>
        <w:rPr>
          <w:rFonts w:asciiTheme="minorHAnsi" w:hAnsiTheme="minorHAnsi" w:cstheme="minorHAnsi"/>
        </w:rPr>
      </w:pPr>
      <w:r>
        <w:rPr>
          <w:rFonts w:asciiTheme="minorHAnsi" w:hAnsiTheme="minorHAnsi" w:cstheme="minorHAnsi"/>
        </w:rPr>
        <w:t xml:space="preserve">Floating edge trim:  4” (FT4) </w:t>
      </w:r>
      <w:r w:rsidRPr="006B493E">
        <w:rPr>
          <w:rFonts w:asciiTheme="minorHAnsi" w:hAnsiTheme="minorHAnsi" w:cstheme="minorHAnsi"/>
        </w:rPr>
        <w:t>Straight – white, black or custom color</w:t>
      </w:r>
    </w:p>
    <w:p w14:paraId="0D6F0503" w14:textId="77777777" w:rsidR="004E6275" w:rsidRDefault="004E6275" w:rsidP="004E6275">
      <w:pPr>
        <w:pStyle w:val="SubPara"/>
        <w:rPr>
          <w:rFonts w:asciiTheme="minorHAnsi" w:hAnsiTheme="minorHAnsi" w:cstheme="minorHAnsi"/>
        </w:rPr>
      </w:pPr>
      <w:r>
        <w:rPr>
          <w:rFonts w:asciiTheme="minorHAnsi" w:hAnsiTheme="minorHAnsi" w:cstheme="minorHAnsi"/>
        </w:rPr>
        <w:t>Floating edge trim:  6” (FT6</w:t>
      </w:r>
      <w:r w:rsidRPr="006B493E">
        <w:rPr>
          <w:rFonts w:asciiTheme="minorHAnsi" w:hAnsiTheme="minorHAnsi" w:cstheme="minorHAnsi"/>
        </w:rPr>
        <w:t>) Straight – white, black or custom color</w:t>
      </w:r>
    </w:p>
    <w:p w14:paraId="771FEC66" w14:textId="77777777" w:rsidR="004E6275" w:rsidRDefault="004E6275" w:rsidP="004E6275">
      <w:pPr>
        <w:pStyle w:val="SubPara"/>
        <w:rPr>
          <w:rFonts w:asciiTheme="minorHAnsi" w:hAnsiTheme="minorHAnsi" w:cstheme="minorHAnsi"/>
        </w:rPr>
      </w:pPr>
      <w:r>
        <w:rPr>
          <w:rFonts w:asciiTheme="minorHAnsi" w:hAnsiTheme="minorHAnsi" w:cstheme="minorHAnsi"/>
        </w:rPr>
        <w:t xml:space="preserve">Floating edge trim:  8” (FT8) </w:t>
      </w:r>
      <w:r w:rsidRPr="006B493E">
        <w:rPr>
          <w:rFonts w:asciiTheme="minorHAnsi" w:hAnsiTheme="minorHAnsi" w:cstheme="minorHAnsi"/>
        </w:rPr>
        <w:t>Straight – white, black or custom color</w:t>
      </w:r>
    </w:p>
    <w:p w14:paraId="1EBCFA9F" w14:textId="77777777" w:rsidR="004E6275" w:rsidRPr="00324966" w:rsidRDefault="004E6275" w:rsidP="004E6275">
      <w:pPr>
        <w:pStyle w:val="SubPara"/>
        <w:rPr>
          <w:rFonts w:asciiTheme="minorHAnsi" w:hAnsiTheme="minorHAnsi" w:cstheme="minorHAnsi"/>
        </w:rPr>
      </w:pPr>
      <w:r w:rsidRPr="00324966">
        <w:rPr>
          <w:rFonts w:asciiTheme="minorHAnsi" w:hAnsiTheme="minorHAnsi" w:cstheme="minorHAnsi"/>
        </w:rPr>
        <w:t>Floating edge blade trim:  2-7/8” (FT2A) Straight – white, black or custom color</w:t>
      </w:r>
    </w:p>
    <w:p w14:paraId="52E75916" w14:textId="77777777" w:rsidR="004E6275" w:rsidRPr="006B493E" w:rsidRDefault="004E6275" w:rsidP="004E6275">
      <w:pPr>
        <w:pStyle w:val="SubPara"/>
        <w:rPr>
          <w:rFonts w:asciiTheme="minorHAnsi" w:hAnsiTheme="minorHAnsi" w:cstheme="minorHAnsi"/>
        </w:rPr>
      </w:pPr>
      <w:r w:rsidRPr="006B493E">
        <w:rPr>
          <w:rFonts w:asciiTheme="minorHAnsi" w:hAnsiTheme="minorHAnsi" w:cstheme="minorHAnsi"/>
        </w:rPr>
        <w:t>Curved edge for acoustical panel ceiling, for floating effect. – white, black or custom color</w:t>
      </w:r>
    </w:p>
    <w:p w14:paraId="10518B18" w14:textId="77777777" w:rsidR="004E6275" w:rsidRPr="006B493E" w:rsidRDefault="004E6275" w:rsidP="004E6275">
      <w:pPr>
        <w:pStyle w:val="Paragraph"/>
        <w:rPr>
          <w:rFonts w:asciiTheme="minorHAnsi" w:hAnsiTheme="minorHAnsi" w:cstheme="minorHAnsi"/>
        </w:rPr>
      </w:pPr>
      <w:del w:id="0" w:author="Hunter Douglas" w:date="2002-03-22T07:42:00Z">
        <w:r w:rsidRPr="006B493E">
          <w:rPr>
            <w:rFonts w:asciiTheme="minorHAnsi" w:hAnsiTheme="minorHAnsi" w:cstheme="minorHAnsi"/>
          </w:rPr>
          <w:fldChar w:fldCharType="begin"/>
        </w:r>
        <w:r w:rsidRPr="006B493E">
          <w:rPr>
            <w:rFonts w:asciiTheme="minorHAnsi" w:hAnsiTheme="minorHAnsi" w:cstheme="minorHAnsi"/>
          </w:rPr>
          <w:delInstrText xml:space="preserve"> SEQ level5\h \r0 </w:delInstrText>
        </w:r>
        <w:r w:rsidRPr="006B493E">
          <w:rPr>
            <w:rFonts w:asciiTheme="minorHAnsi" w:hAnsiTheme="minorHAnsi" w:cstheme="minorHAnsi"/>
          </w:rPr>
          <w:fldChar w:fldCharType="end"/>
        </w:r>
      </w:del>
      <w:r w:rsidRPr="006B493E">
        <w:rPr>
          <w:rFonts w:asciiTheme="minorHAnsi" w:hAnsiTheme="minorHAnsi" w:cstheme="minorHAnsi"/>
        </w:rPr>
        <w:t>Support Channels and Hangers: Galvanized steel, size and type to suit application</w:t>
      </w:r>
    </w:p>
    <w:p w14:paraId="2351D2FD" w14:textId="77777777" w:rsidR="004E6275" w:rsidRPr="006B493E" w:rsidRDefault="004E6275" w:rsidP="004E6275">
      <w:pPr>
        <w:pStyle w:val="Blank"/>
      </w:pPr>
    </w:p>
    <w:p w14:paraId="15180164" w14:textId="77777777" w:rsidR="004E6275" w:rsidRPr="006B493E" w:rsidRDefault="004E6275" w:rsidP="004E6275">
      <w:pPr>
        <w:pStyle w:val="Blank"/>
      </w:pPr>
    </w:p>
    <w:p w14:paraId="54FA05C2" w14:textId="77777777" w:rsidR="004E6275" w:rsidRPr="006B493E" w:rsidRDefault="004E6275" w:rsidP="004E6275">
      <w:pPr>
        <w:pStyle w:val="Part"/>
        <w:rPr>
          <w:rFonts w:asciiTheme="minorHAnsi" w:hAnsiTheme="minorHAnsi" w:cstheme="minorHAnsi"/>
        </w:rPr>
      </w:pPr>
      <w:r w:rsidRPr="006B493E">
        <w:rPr>
          <w:rFonts w:asciiTheme="minorHAnsi" w:hAnsiTheme="minorHAnsi" w:cstheme="minorHAnsi"/>
        </w:rPr>
        <w:t>EXECUTION</w:t>
      </w:r>
    </w:p>
    <w:p w14:paraId="16BBD8AB" w14:textId="77777777" w:rsidR="004E6275" w:rsidRPr="006B493E" w:rsidRDefault="004E6275" w:rsidP="004E6275">
      <w:pPr>
        <w:pStyle w:val="Blank"/>
      </w:pPr>
    </w:p>
    <w:p w14:paraId="3F73CEE5"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EXAMINATION</w:t>
      </w:r>
    </w:p>
    <w:p w14:paraId="58D4F890" w14:textId="77777777" w:rsidR="004E6275" w:rsidRPr="006B493E" w:rsidRDefault="004E6275" w:rsidP="004E6275">
      <w:pPr>
        <w:pStyle w:val="Blank"/>
      </w:pPr>
    </w:p>
    <w:p w14:paraId="7D509030"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Verify that layout of hangers will not interfere with other work; make adj</w:t>
      </w:r>
      <w:r>
        <w:rPr>
          <w:rFonts w:asciiTheme="minorHAnsi" w:hAnsiTheme="minorHAnsi" w:cstheme="minorHAnsi"/>
        </w:rPr>
        <w:t>ustments in layout as necessary</w:t>
      </w:r>
    </w:p>
    <w:p w14:paraId="16B88683" w14:textId="77777777" w:rsidR="004E6275" w:rsidRPr="006B493E" w:rsidRDefault="004E6275" w:rsidP="004E6275">
      <w:pPr>
        <w:pStyle w:val="Blank"/>
      </w:pPr>
    </w:p>
    <w:p w14:paraId="400D19D8"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Do not begin ceiling installation until services above ceiling are</w:t>
      </w:r>
      <w:r>
        <w:rPr>
          <w:rFonts w:asciiTheme="minorHAnsi" w:hAnsiTheme="minorHAnsi" w:cstheme="minorHAnsi"/>
        </w:rPr>
        <w:t xml:space="preserve"> complete except for final trim</w:t>
      </w:r>
    </w:p>
    <w:p w14:paraId="51A54D88" w14:textId="77777777" w:rsidR="004E6275" w:rsidRPr="006B493E" w:rsidRDefault="004E6275" w:rsidP="004E6275">
      <w:pPr>
        <w:pStyle w:val="Blank"/>
      </w:pPr>
    </w:p>
    <w:p w14:paraId="4D9C40FC"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Notify Architect of unsatisfacto</w:t>
      </w:r>
      <w:r>
        <w:rPr>
          <w:rFonts w:asciiTheme="minorHAnsi" w:hAnsiTheme="minorHAnsi" w:cstheme="minorHAnsi"/>
        </w:rPr>
        <w:t>ry conditions before proceeding</w:t>
      </w:r>
    </w:p>
    <w:p w14:paraId="7E75D092" w14:textId="77777777" w:rsidR="004E6275" w:rsidRPr="006B493E" w:rsidRDefault="004E6275" w:rsidP="004E6275">
      <w:pPr>
        <w:pStyle w:val="Blank"/>
      </w:pPr>
    </w:p>
    <w:p w14:paraId="08CF66C1"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PREPARATION</w:t>
      </w:r>
    </w:p>
    <w:p w14:paraId="17A5BB61" w14:textId="77777777" w:rsidR="004E6275" w:rsidRPr="006B493E" w:rsidRDefault="004E6275" w:rsidP="004E6275">
      <w:pPr>
        <w:pStyle w:val="Blank"/>
      </w:pPr>
    </w:p>
    <w:p w14:paraId="4C1233BB"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 xml:space="preserve">Lay out system to a balanced grid design, with edge units not less than 50 </w:t>
      </w:r>
      <w:r>
        <w:rPr>
          <w:rFonts w:asciiTheme="minorHAnsi" w:hAnsiTheme="minorHAnsi" w:cstheme="minorHAnsi"/>
        </w:rPr>
        <w:t>percent of acoustical unit size</w:t>
      </w:r>
    </w:p>
    <w:p w14:paraId="71576F50" w14:textId="77777777" w:rsidR="004E6275" w:rsidRPr="006B493E" w:rsidRDefault="004E6275" w:rsidP="004E6275">
      <w:pPr>
        <w:pStyle w:val="Blank"/>
      </w:pPr>
    </w:p>
    <w:p w14:paraId="42563CDC"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Locate system on room axis acco</w:t>
      </w:r>
      <w:r>
        <w:rPr>
          <w:rFonts w:asciiTheme="minorHAnsi" w:hAnsiTheme="minorHAnsi" w:cstheme="minorHAnsi"/>
        </w:rPr>
        <w:t>rding to reflected ceiling plan</w:t>
      </w:r>
    </w:p>
    <w:p w14:paraId="016993E0" w14:textId="77777777" w:rsidR="004E6275" w:rsidRPr="006B493E" w:rsidRDefault="004E6275" w:rsidP="004E6275">
      <w:pPr>
        <w:pStyle w:val="Blank"/>
      </w:pPr>
    </w:p>
    <w:p w14:paraId="4A5AA495"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INSTALLATION OF SUSPENSION SYSTEM</w:t>
      </w:r>
    </w:p>
    <w:p w14:paraId="1268C86B" w14:textId="77777777" w:rsidR="004E6275" w:rsidRPr="006B493E" w:rsidRDefault="004E6275" w:rsidP="004E6275">
      <w:pPr>
        <w:pStyle w:val="Blank"/>
      </w:pPr>
    </w:p>
    <w:p w14:paraId="58DD591B"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Install in accordance wit</w:t>
      </w:r>
      <w:r>
        <w:rPr>
          <w:rFonts w:asciiTheme="minorHAnsi" w:hAnsiTheme="minorHAnsi" w:cstheme="minorHAnsi"/>
        </w:rPr>
        <w:t>h requirements of Section 09510</w:t>
      </w:r>
    </w:p>
    <w:p w14:paraId="3EB04F67"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Delete paragraph above if suspension system is specified in this section.</w:t>
      </w:r>
    </w:p>
    <w:p w14:paraId="0CE30028" w14:textId="77777777" w:rsidR="004E6275" w:rsidRPr="006B493E" w:rsidRDefault="004E6275" w:rsidP="004E6275">
      <w:pPr>
        <w:pStyle w:val="Blank"/>
      </w:pPr>
    </w:p>
    <w:p w14:paraId="7B89BAEC"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Conform to the requirements of CISCA (AC) - Acoust</w:t>
      </w:r>
      <w:r>
        <w:rPr>
          <w:rFonts w:asciiTheme="minorHAnsi" w:hAnsiTheme="minorHAnsi" w:cstheme="minorHAnsi"/>
        </w:rPr>
        <w:t>ical Ceilings: Use and Practice</w:t>
      </w:r>
    </w:p>
    <w:p w14:paraId="6DD4D902" w14:textId="77777777" w:rsidR="004E6275" w:rsidRPr="006B493E" w:rsidRDefault="004E6275" w:rsidP="004E6275">
      <w:pPr>
        <w:pStyle w:val="Blank"/>
      </w:pPr>
    </w:p>
    <w:p w14:paraId="19960383"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Pr>
          <w:rFonts w:asciiTheme="minorHAnsi" w:hAnsiTheme="minorHAnsi" w:cstheme="minorHAnsi"/>
        </w:rPr>
        <w:t>r's instructions and ASTM C 636</w:t>
      </w:r>
    </w:p>
    <w:p w14:paraId="2B116DB7"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Paragraph above is for normal situations; paragraph below is for areas that require seismic restraint.</w:t>
      </w:r>
    </w:p>
    <w:p w14:paraId="56AAD700" w14:textId="77777777" w:rsidR="004E6275" w:rsidRPr="006B493E" w:rsidRDefault="004E6275" w:rsidP="004E6275">
      <w:pPr>
        <w:pStyle w:val="Blank"/>
      </w:pPr>
      <w:r w:rsidRPr="006B493E">
        <w:fldChar w:fldCharType="begin"/>
      </w:r>
      <w:r w:rsidRPr="006B493E">
        <w:instrText xml:space="preserve"> SEQ level4\h \r0 </w:instrText>
      </w:r>
      <w:r w:rsidRPr="006B493E">
        <w:fldChar w:fldCharType="end"/>
      </w:r>
    </w:p>
    <w:p w14:paraId="73070CD0"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Install in accordance with manufacture</w:t>
      </w:r>
      <w:r>
        <w:rPr>
          <w:rFonts w:asciiTheme="minorHAnsi" w:hAnsiTheme="minorHAnsi" w:cstheme="minorHAnsi"/>
        </w:rPr>
        <w:t>r's instructions and ASTM E 580</w:t>
      </w:r>
    </w:p>
    <w:p w14:paraId="70838464" w14:textId="77777777" w:rsidR="004E6275" w:rsidRPr="006B493E" w:rsidRDefault="004E6275" w:rsidP="004E6275">
      <w:pPr>
        <w:pStyle w:val="Blank"/>
      </w:pPr>
    </w:p>
    <w:p w14:paraId="007AE1D9"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Attach hangers to structural members. Do not support ceilings directly from permanent metal forms or </w:t>
      </w:r>
      <w:r>
        <w:rPr>
          <w:rFonts w:asciiTheme="minorHAnsi" w:hAnsiTheme="minorHAnsi" w:cstheme="minorHAnsi"/>
        </w:rPr>
        <w:t>steel floor or roof deck</w:t>
      </w:r>
    </w:p>
    <w:p w14:paraId="0536FC81"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Certain metal deck types are fabricated to accommodate ceiling hanger tabs.  Do not include this paragraph if tabs are an acceptable method of attachment.</w:t>
      </w:r>
    </w:p>
    <w:p w14:paraId="29819CF5" w14:textId="77777777" w:rsidR="004E6275" w:rsidRPr="006B493E" w:rsidRDefault="004E6275" w:rsidP="004E6275">
      <w:pPr>
        <w:pStyle w:val="Blank"/>
      </w:pPr>
      <w:r w:rsidRPr="006B493E">
        <w:fldChar w:fldCharType="begin"/>
      </w:r>
      <w:r w:rsidRPr="006B493E">
        <w:instrText xml:space="preserve"> SEQ level4\h \r0 </w:instrText>
      </w:r>
      <w:r w:rsidRPr="006B493E">
        <w:fldChar w:fldCharType="end"/>
      </w:r>
    </w:p>
    <w:p w14:paraId="6C6F3BE6"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Space hangers not more than 48 inches (</w:t>
      </w:r>
      <w:r>
        <w:rPr>
          <w:rFonts w:asciiTheme="minorHAnsi" w:hAnsiTheme="minorHAnsi" w:cstheme="minorHAnsi"/>
        </w:rPr>
        <w:t>1220 mm) o.c in both directions</w:t>
      </w:r>
    </w:p>
    <w:p w14:paraId="0259DFC1" w14:textId="77777777" w:rsidR="004E6275" w:rsidRPr="006B493E" w:rsidRDefault="004E6275" w:rsidP="004E6275">
      <w:pPr>
        <w:pStyle w:val="Blank"/>
      </w:pPr>
    </w:p>
    <w:p w14:paraId="4CE9AE47"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Hang suspension system independent of walls, columns, ducts, pipes and conduit.  Where carrying members are spliced, avoid visible displacement of</w:t>
      </w:r>
      <w:r>
        <w:rPr>
          <w:rFonts w:asciiTheme="minorHAnsi" w:hAnsiTheme="minorHAnsi" w:cstheme="minorHAnsi"/>
        </w:rPr>
        <w:t xml:space="preserve"> face plane of adjacent members</w:t>
      </w:r>
    </w:p>
    <w:p w14:paraId="3BCFB85B" w14:textId="77777777" w:rsidR="004E6275" w:rsidRPr="006B493E" w:rsidRDefault="004E6275" w:rsidP="004E6275">
      <w:pPr>
        <w:pStyle w:val="Blank"/>
      </w:pPr>
    </w:p>
    <w:p w14:paraId="2AE04E61"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Where ducts or other equipment prevent the regular spacing of hangers, reinforce the nearest affected hangers and related carrying chan</w:t>
      </w:r>
      <w:r>
        <w:rPr>
          <w:rFonts w:asciiTheme="minorHAnsi" w:hAnsiTheme="minorHAnsi" w:cstheme="minorHAnsi"/>
        </w:rPr>
        <w:t>nels to span the extra distance</w:t>
      </w:r>
    </w:p>
    <w:p w14:paraId="7A2BB87A" w14:textId="77777777" w:rsidR="004E6275" w:rsidRPr="006B493E" w:rsidRDefault="004E6275" w:rsidP="004E6275">
      <w:pPr>
        <w:pStyle w:val="Blank"/>
      </w:pPr>
    </w:p>
    <w:p w14:paraId="7A5106F8"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Support fixture loads using supplementary hangers located within 6 inches (150 mm) of each corner, or support components independently. Do not eccentrically load syste</w:t>
      </w:r>
      <w:r>
        <w:rPr>
          <w:rFonts w:asciiTheme="minorHAnsi" w:hAnsiTheme="minorHAnsi" w:cstheme="minorHAnsi"/>
        </w:rPr>
        <w:t>m or induce rotation of runners</w:t>
      </w:r>
    </w:p>
    <w:p w14:paraId="1185529B" w14:textId="77777777" w:rsidR="004E6275" w:rsidRPr="006B493E" w:rsidRDefault="004E6275" w:rsidP="004E6275">
      <w:pPr>
        <w:pStyle w:val="Blank"/>
      </w:pPr>
    </w:p>
    <w:p w14:paraId="42BEB72F"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Perimeter Trim: Install at intersection of ceiling and vertical surfaces and at jun</w:t>
      </w:r>
      <w:r>
        <w:rPr>
          <w:rFonts w:asciiTheme="minorHAnsi" w:hAnsiTheme="minorHAnsi" w:cstheme="minorHAnsi"/>
        </w:rPr>
        <w:t>ctions with other interruptions</w:t>
      </w:r>
    </w:p>
    <w:p w14:paraId="29866CBA" w14:textId="77777777" w:rsidR="004E6275" w:rsidRPr="006B493E" w:rsidRDefault="004E6275" w:rsidP="004E6275">
      <w:pPr>
        <w:pStyle w:val="Blank"/>
      </w:pPr>
    </w:p>
    <w:p w14:paraId="2505EF91"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INSTALLATION OF ACOUSTICAL PANELS</w:t>
      </w:r>
    </w:p>
    <w:p w14:paraId="6FC458E7" w14:textId="77777777" w:rsidR="004E6275" w:rsidRPr="006B493E" w:rsidRDefault="004E6275" w:rsidP="004E6275">
      <w:pPr>
        <w:pStyle w:val="Blank"/>
      </w:pPr>
    </w:p>
    <w:p w14:paraId="5A937DD8"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Install acoustical panels in accordance with manu</w:t>
      </w:r>
      <w:r>
        <w:rPr>
          <w:rFonts w:asciiTheme="minorHAnsi" w:hAnsiTheme="minorHAnsi" w:cstheme="minorHAnsi"/>
        </w:rPr>
        <w:t>facturer's written instructions</w:t>
      </w:r>
    </w:p>
    <w:p w14:paraId="674F9EE8" w14:textId="77777777" w:rsidR="004E6275" w:rsidRPr="006B493E" w:rsidRDefault="004E6275" w:rsidP="004E6275">
      <w:pPr>
        <w:pStyle w:val="Blank"/>
      </w:pPr>
    </w:p>
    <w:p w14:paraId="74902982"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Lay panels flat into the tee grid. Scribe and cut panels for accurate fit at pe</w:t>
      </w:r>
      <w:r>
        <w:rPr>
          <w:rFonts w:asciiTheme="minorHAnsi" w:hAnsiTheme="minorHAnsi" w:cstheme="minorHAnsi"/>
        </w:rPr>
        <w:t>rimeter and around penetrations</w:t>
      </w:r>
    </w:p>
    <w:p w14:paraId="59954A66" w14:textId="77777777" w:rsidR="004E6275" w:rsidRPr="006B493E" w:rsidRDefault="004E6275" w:rsidP="004E6275">
      <w:pPr>
        <w:pStyle w:val="Blank"/>
      </w:pPr>
    </w:p>
    <w:p w14:paraId="4F5413BB"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Hold tile field in co</w:t>
      </w:r>
      <w:r>
        <w:rPr>
          <w:rFonts w:asciiTheme="minorHAnsi" w:hAnsiTheme="minorHAnsi" w:cstheme="minorHAnsi"/>
        </w:rPr>
        <w:t>mpression when performing cuts</w:t>
      </w:r>
    </w:p>
    <w:p w14:paraId="6785BD41" w14:textId="77777777" w:rsidR="004E6275" w:rsidRPr="006B493E" w:rsidRDefault="004E6275" w:rsidP="004E6275">
      <w:pPr>
        <w:pStyle w:val="Blank"/>
      </w:pPr>
    </w:p>
    <w:p w14:paraId="10BA5C07"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Install acoustical panels after above-ceiling work is complete. Install panels level, in uniform plane, and </w:t>
      </w:r>
      <w:r>
        <w:rPr>
          <w:rFonts w:asciiTheme="minorHAnsi" w:hAnsiTheme="minorHAnsi" w:cstheme="minorHAnsi"/>
        </w:rPr>
        <w:t>free from warp, twist, and dents</w:t>
      </w:r>
    </w:p>
    <w:p w14:paraId="58694438" w14:textId="77777777" w:rsidR="004E6275" w:rsidRPr="006B493E" w:rsidRDefault="004E6275" w:rsidP="004E6275">
      <w:pPr>
        <w:pStyle w:val="Blank"/>
      </w:pPr>
    </w:p>
    <w:p w14:paraId="596B03B7"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 xml:space="preserve">Installation Tolerance: Maximum variation from </w:t>
      </w:r>
      <w:r>
        <w:rPr>
          <w:rFonts w:asciiTheme="minorHAnsi" w:hAnsiTheme="minorHAnsi" w:cstheme="minorHAnsi"/>
        </w:rPr>
        <w:t>flat and level surface is 1:360</w:t>
      </w:r>
    </w:p>
    <w:p w14:paraId="797A687B" w14:textId="77777777" w:rsidR="004E6275" w:rsidRPr="006B493E" w:rsidRDefault="004E6275" w:rsidP="004E6275">
      <w:pPr>
        <w:pStyle w:val="Note"/>
        <w:rPr>
          <w:rFonts w:asciiTheme="minorHAnsi" w:hAnsiTheme="minorHAnsi" w:cstheme="minorHAnsi"/>
        </w:rPr>
      </w:pPr>
      <w:r w:rsidRPr="006B493E">
        <w:rPr>
          <w:rFonts w:asciiTheme="minorHAnsi" w:hAnsiTheme="minorHAnsi" w:cstheme="minorHAnsi"/>
        </w:rPr>
        <w:t>** NOTE TO SPECIFIER **  This is a typical commercial requirement. Delete this paragraph or edit for other circumstances.</w:t>
      </w:r>
    </w:p>
    <w:p w14:paraId="68073130" w14:textId="77777777" w:rsidR="004E6275" w:rsidRPr="006B493E" w:rsidRDefault="004E6275" w:rsidP="004E6275">
      <w:pPr>
        <w:pStyle w:val="Blank"/>
      </w:pPr>
    </w:p>
    <w:p w14:paraId="76F6FE0A" w14:textId="77777777" w:rsidR="004E6275" w:rsidRPr="006B493E" w:rsidRDefault="004E6275" w:rsidP="004E6275">
      <w:pPr>
        <w:pStyle w:val="Article"/>
        <w:rPr>
          <w:rFonts w:asciiTheme="minorHAnsi" w:hAnsiTheme="minorHAnsi" w:cstheme="minorHAnsi"/>
        </w:rPr>
      </w:pPr>
      <w:r w:rsidRPr="006B493E">
        <w:rPr>
          <w:rFonts w:asciiTheme="minorHAnsi" w:hAnsiTheme="minorHAnsi" w:cstheme="minorHAnsi"/>
        </w:rPr>
        <w:t xml:space="preserve">CLEANING AND </w:t>
      </w:r>
      <w:r w:rsidRPr="006B493E">
        <w:rPr>
          <w:rFonts w:asciiTheme="minorHAnsi" w:hAnsiTheme="minorHAnsi" w:cstheme="minorHAnsi"/>
        </w:rPr>
        <w:fldChar w:fldCharType="begin"/>
      </w:r>
      <w:r w:rsidRPr="006B493E">
        <w:rPr>
          <w:rFonts w:asciiTheme="minorHAnsi" w:hAnsiTheme="minorHAnsi" w:cstheme="minorHAnsi"/>
        </w:rPr>
        <w:instrText xml:space="preserve"> SEQ level3\h \r0 </w:instrText>
      </w:r>
      <w:r w:rsidRPr="006B493E">
        <w:rPr>
          <w:rFonts w:asciiTheme="minorHAnsi" w:hAnsiTheme="minorHAnsi" w:cstheme="minorHAnsi"/>
        </w:rPr>
        <w:fldChar w:fldCharType="end"/>
      </w:r>
      <w:r w:rsidRPr="006B493E">
        <w:rPr>
          <w:rFonts w:asciiTheme="minorHAnsi" w:hAnsiTheme="minorHAnsi" w:cstheme="minorHAnsi"/>
        </w:rPr>
        <w:t>PROTECTION</w:t>
      </w:r>
    </w:p>
    <w:p w14:paraId="7C7CAC48" w14:textId="77777777" w:rsidR="004E6275" w:rsidRPr="006B493E" w:rsidRDefault="004E6275" w:rsidP="004E6275">
      <w:pPr>
        <w:pStyle w:val="Blank"/>
      </w:pPr>
    </w:p>
    <w:p w14:paraId="55EA40AA"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t>Clean exposed surfaces of acoustical panel ceilings, including suspension system and edge trim, complying with manufacturer's written instructions for cleaning of minor finish damage. Replace acoustical panels that cannot be cleaned to an appe</w:t>
      </w:r>
      <w:r>
        <w:rPr>
          <w:rFonts w:asciiTheme="minorHAnsi" w:hAnsiTheme="minorHAnsi" w:cstheme="minorHAnsi"/>
        </w:rPr>
        <w:t>arance matching unmarred panels</w:t>
      </w:r>
    </w:p>
    <w:p w14:paraId="16BF9300" w14:textId="77777777" w:rsidR="004E6275" w:rsidRPr="006B493E" w:rsidRDefault="004E6275" w:rsidP="004E6275">
      <w:pPr>
        <w:pStyle w:val="Blank"/>
      </w:pPr>
    </w:p>
    <w:p w14:paraId="4E77274A" w14:textId="77777777" w:rsidR="004E6275" w:rsidRPr="006B493E" w:rsidRDefault="004E6275" w:rsidP="004E6275">
      <w:pPr>
        <w:pStyle w:val="Paragraph"/>
        <w:rPr>
          <w:rFonts w:asciiTheme="minorHAnsi" w:hAnsiTheme="minorHAnsi" w:cstheme="minorHAnsi"/>
        </w:rPr>
      </w:pPr>
      <w:r w:rsidRPr="006B493E">
        <w:rPr>
          <w:rFonts w:asciiTheme="minorHAnsi" w:hAnsiTheme="minorHAnsi" w:cstheme="minorHAnsi"/>
        </w:rPr>
        <w:fldChar w:fldCharType="begin"/>
      </w:r>
      <w:r w:rsidRPr="006B493E">
        <w:rPr>
          <w:rFonts w:asciiTheme="minorHAnsi" w:hAnsiTheme="minorHAnsi" w:cstheme="minorHAnsi"/>
        </w:rPr>
        <w:instrText xml:space="preserve"> SEQ level4\h \r0 </w:instrText>
      </w:r>
      <w:r w:rsidRPr="006B493E">
        <w:rPr>
          <w:rFonts w:asciiTheme="minorHAnsi" w:hAnsiTheme="minorHAnsi" w:cstheme="minorHAnsi"/>
        </w:rPr>
        <w:fldChar w:fldCharType="end"/>
      </w:r>
      <w:r w:rsidRPr="006B493E">
        <w:rPr>
          <w:rFonts w:asciiTheme="minorHAnsi" w:hAnsiTheme="minorHAnsi" w:cstheme="minorHAnsi"/>
        </w:rPr>
        <w:t>Protect installed acoustical panel ceili</w:t>
      </w:r>
      <w:r>
        <w:rPr>
          <w:rFonts w:asciiTheme="minorHAnsi" w:hAnsiTheme="minorHAnsi" w:cstheme="minorHAnsi"/>
        </w:rPr>
        <w:t>ngs until completion of project</w:t>
      </w:r>
    </w:p>
    <w:p w14:paraId="4C2B15E1" w14:textId="77777777" w:rsidR="004E6275" w:rsidRPr="006B493E" w:rsidRDefault="004E6275" w:rsidP="004E6275">
      <w:pPr>
        <w:pStyle w:val="Blank"/>
      </w:pPr>
    </w:p>
    <w:p w14:paraId="2BF323F8" w14:textId="77777777" w:rsidR="004E6275" w:rsidRPr="006B493E" w:rsidRDefault="004E6275" w:rsidP="004E6275">
      <w:pPr>
        <w:pStyle w:val="Blank"/>
      </w:pPr>
    </w:p>
    <w:p w14:paraId="29B7A2A8" w14:textId="77777777" w:rsidR="004E6275" w:rsidRPr="006B493E" w:rsidRDefault="004E6275" w:rsidP="004E6275">
      <w:pPr>
        <w:pStyle w:val="EndOfSection"/>
      </w:pPr>
      <w:r w:rsidRPr="006B493E">
        <w:lastRenderedPageBreak/>
        <w:tab/>
        <w:t>END OF SECTION</w:t>
      </w:r>
    </w:p>
    <w:p w14:paraId="04E7DE67" w14:textId="77777777" w:rsidR="004B7468" w:rsidRPr="00CA2608" w:rsidRDefault="004B7468" w:rsidP="004E6275">
      <w:pPr>
        <w:pStyle w:val="EndOfSection"/>
      </w:pPr>
    </w:p>
    <w:sectPr w:rsidR="004B7468" w:rsidRPr="00CA2608">
      <w:footerReference w:type="default" r:id="rId9"/>
      <w:pgSz w:w="12240" w:h="15840"/>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AA80C" w14:textId="77777777" w:rsidR="000C3F6C" w:rsidRDefault="000C3F6C">
      <w:r>
        <w:separator/>
      </w:r>
    </w:p>
  </w:endnote>
  <w:endnote w:type="continuationSeparator" w:id="0">
    <w:p w14:paraId="109F0FCF" w14:textId="77777777" w:rsidR="000C3F6C" w:rsidRDefault="000C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CDC9D" w14:textId="77777777" w:rsidR="004B7468" w:rsidRDefault="004B7468" w:rsidP="00C91B1A">
    <w:pPr>
      <w:pStyle w:val="Blank"/>
    </w:pPr>
    <w:r>
      <w:tab/>
      <w:t>09513-</w:t>
    </w:r>
    <w:r>
      <w:fldChar w:fldCharType="begin"/>
    </w:r>
    <w:r>
      <w:instrText>page \* arabic</w:instrText>
    </w:r>
    <w:r>
      <w:fldChar w:fldCharType="separate"/>
    </w:r>
    <w:r w:rsidR="00BA037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F17C6D" w14:textId="77777777" w:rsidR="000C3F6C" w:rsidRDefault="000C3F6C">
      <w:r>
        <w:separator/>
      </w:r>
    </w:p>
  </w:footnote>
  <w:footnote w:type="continuationSeparator" w:id="0">
    <w:p w14:paraId="5AE91D12" w14:textId="77777777" w:rsidR="000C3F6C" w:rsidRDefault="000C3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E0DCB"/>
    <w:multiLevelType w:val="multilevel"/>
    <w:tmpl w:val="B6961C9A"/>
    <w:lvl w:ilvl="0">
      <w:start w:val="2"/>
      <w:numFmt w:val="decimal"/>
      <w:lvlText w:val="%1"/>
      <w:lvlJc w:val="left"/>
      <w:pPr>
        <w:tabs>
          <w:tab w:val="num" w:pos="570"/>
        </w:tabs>
        <w:ind w:left="570" w:hanging="570"/>
      </w:pPr>
      <w:rPr>
        <w:rFonts w:hint="default"/>
      </w:rPr>
    </w:lvl>
    <w:lvl w:ilvl="1">
      <w:start w:val="2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44F143B"/>
    <w:multiLevelType w:val="multilevel"/>
    <w:tmpl w:val="9D683D52"/>
    <w:lvl w:ilvl="0">
      <w:start w:val="1"/>
      <w:numFmt w:val="decimal"/>
      <w:pStyle w:val="Part"/>
      <w:suff w:val="nothing"/>
      <w:lvlText w:val="PART %1  "/>
      <w:lvlJc w:val="left"/>
      <w:pPr>
        <w:tabs>
          <w:tab w:val="num" w:pos="864"/>
        </w:tabs>
        <w:ind w:left="864" w:hanging="864"/>
      </w:pPr>
    </w:lvl>
    <w:lvl w:ilvl="1">
      <w:start w:val="1"/>
      <w:numFmt w:val="decimal"/>
      <w:pStyle w:val="Article"/>
      <w:lvlText w:val="%1.%2"/>
      <w:lvlJc w:val="left"/>
      <w:pPr>
        <w:tabs>
          <w:tab w:val="num" w:pos="576"/>
        </w:tabs>
        <w:ind w:left="576" w:hanging="576"/>
      </w:pPr>
    </w:lvl>
    <w:lvl w:ilvl="2">
      <w:start w:val="1"/>
      <w:numFmt w:val="upperLetter"/>
      <w:pStyle w:val="Paragraph"/>
      <w:lvlText w:val="%3."/>
      <w:lvlJc w:val="left"/>
      <w:pPr>
        <w:tabs>
          <w:tab w:val="num" w:pos="1152"/>
        </w:tabs>
        <w:ind w:left="1152" w:hanging="576"/>
      </w:pPr>
    </w:lvl>
    <w:lvl w:ilvl="3">
      <w:start w:val="1"/>
      <w:numFmt w:val="decimal"/>
      <w:pStyle w:val="SubPara"/>
      <w:lvlText w:val="%4."/>
      <w:lvlJc w:val="left"/>
      <w:pPr>
        <w:tabs>
          <w:tab w:val="num" w:pos="1728"/>
        </w:tabs>
        <w:ind w:left="1728" w:hanging="576"/>
      </w:pPr>
    </w:lvl>
    <w:lvl w:ilvl="4">
      <w:start w:val="1"/>
      <w:numFmt w:val="lowerLetter"/>
      <w:pStyle w:val="SubSub1"/>
      <w:lvlText w:val="%5."/>
      <w:lvlJc w:val="left"/>
      <w:pPr>
        <w:tabs>
          <w:tab w:val="num" w:pos="2304"/>
        </w:tabs>
        <w:ind w:left="2304" w:hanging="576"/>
      </w:pPr>
    </w:lvl>
    <w:lvl w:ilvl="5">
      <w:start w:val="1"/>
      <w:numFmt w:val="decimal"/>
      <w:pStyle w:val="SubSub2"/>
      <w:lvlText w:val="%6)"/>
      <w:lvlJc w:val="left"/>
      <w:pPr>
        <w:tabs>
          <w:tab w:val="num" w:pos="2880"/>
        </w:tabs>
        <w:ind w:left="2880" w:hanging="576"/>
      </w:pPr>
    </w:lvl>
    <w:lvl w:ilvl="6">
      <w:start w:val="1"/>
      <w:numFmt w:val="lowerLetter"/>
      <w:pStyle w:val="SubSub3"/>
      <w:lvlText w:val="(%7)"/>
      <w:lvlJc w:val="left"/>
      <w:pPr>
        <w:tabs>
          <w:tab w:val="num" w:pos="3456"/>
        </w:tabs>
        <w:ind w:left="3456" w:hanging="576"/>
      </w:pPr>
    </w:lvl>
    <w:lvl w:ilvl="7">
      <w:start w:val="1"/>
      <w:numFmt w:val="decimal"/>
      <w:pStyle w:val="SubSub4"/>
      <w:lvlText w:val="(%8)"/>
      <w:lvlJc w:val="left"/>
      <w:pPr>
        <w:tabs>
          <w:tab w:val="num" w:pos="4032"/>
        </w:tabs>
        <w:ind w:left="4032" w:hanging="576"/>
      </w:pPr>
    </w:lvl>
    <w:lvl w:ilvl="8">
      <w:start w:val="1"/>
      <w:numFmt w:val="lowerRoman"/>
      <w:pStyle w:val="SubSub5"/>
      <w:lvlText w:val="(%9)"/>
      <w:lvlJc w:val="left"/>
      <w:pPr>
        <w:tabs>
          <w:tab w:val="num" w:pos="4608"/>
        </w:tabs>
        <w:ind w:left="4608" w:hanging="576"/>
      </w:pPr>
    </w:lvl>
  </w:abstractNum>
  <w:abstractNum w:abstractNumId="2" w15:restartNumberingAfterBreak="0">
    <w:nsid w:val="76074A39"/>
    <w:multiLevelType w:val="hybridMultilevel"/>
    <w:tmpl w:val="5EFC846E"/>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1"/>
  </w:num>
  <w:num w:numId="2">
    <w:abstractNumId w:val="1"/>
    <w:lvlOverride w:ilvl="0">
      <w:startOverride w:val="1"/>
    </w:lvlOverride>
    <w:lvlOverride w:ilvl="1">
      <w:startOverride w:val="1"/>
    </w:lvlOverride>
    <w:lvlOverride w:ilvl="2">
      <w:startOverride w:val="8"/>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F72"/>
    <w:rsid w:val="00030385"/>
    <w:rsid w:val="000C3F6C"/>
    <w:rsid w:val="000E14E4"/>
    <w:rsid w:val="00151D93"/>
    <w:rsid w:val="001E489C"/>
    <w:rsid w:val="00230C49"/>
    <w:rsid w:val="00422669"/>
    <w:rsid w:val="004B7468"/>
    <w:rsid w:val="004E6275"/>
    <w:rsid w:val="00594542"/>
    <w:rsid w:val="00623CE6"/>
    <w:rsid w:val="0063091B"/>
    <w:rsid w:val="006C629A"/>
    <w:rsid w:val="00766076"/>
    <w:rsid w:val="0087236F"/>
    <w:rsid w:val="00B32774"/>
    <w:rsid w:val="00BA037D"/>
    <w:rsid w:val="00BA3738"/>
    <w:rsid w:val="00BF5AF9"/>
    <w:rsid w:val="00C045EC"/>
    <w:rsid w:val="00C71129"/>
    <w:rsid w:val="00C91B1A"/>
    <w:rsid w:val="00CA2608"/>
    <w:rsid w:val="00D17699"/>
    <w:rsid w:val="00EE1F72"/>
    <w:rsid w:val="00F77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3668C5"/>
  <w15:chartTrackingRefBased/>
  <w15:docId w15:val="{D58B08C5-C420-4366-9F68-21707DC7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OfSection">
    <w:name w:val="TitleOfSection"/>
    <w:basedOn w:val="Normal"/>
    <w:next w:val="Blank"/>
    <w:autoRedefine/>
    <w:rsid w:val="004E6275"/>
    <w:pPr>
      <w:tabs>
        <w:tab w:val="center" w:pos="4320"/>
      </w:tabs>
      <w:suppressAutoHyphens/>
    </w:pPr>
    <w:rPr>
      <w:rFonts w:asciiTheme="minorHAnsi" w:hAnsiTheme="minorHAnsi" w:cstheme="minorHAnsi"/>
    </w:rPr>
  </w:style>
  <w:style w:type="paragraph" w:customStyle="1" w:styleId="EndOfSection">
    <w:name w:val="EndOfSection"/>
    <w:basedOn w:val="TitleOfSection"/>
    <w:next w:val="Normal"/>
    <w:autoRedefine/>
  </w:style>
  <w:style w:type="paragraph" w:customStyle="1" w:styleId="Part">
    <w:name w:val="Part"/>
    <w:basedOn w:val="Normal"/>
    <w:next w:val="Blank"/>
    <w:autoRedefine/>
    <w:pPr>
      <w:numPr>
        <w:numId w:val="1"/>
      </w:numPr>
      <w:suppressAutoHyphens/>
      <w:outlineLvl w:val="0"/>
    </w:pPr>
  </w:style>
  <w:style w:type="paragraph" w:customStyle="1" w:styleId="Article">
    <w:name w:val="Article"/>
    <w:basedOn w:val="Part"/>
    <w:next w:val="Blank"/>
    <w:autoRedefine/>
    <w:pPr>
      <w:numPr>
        <w:ilvl w:val="1"/>
      </w:numPr>
      <w:outlineLvl w:val="1"/>
    </w:pPr>
  </w:style>
  <w:style w:type="paragraph" w:customStyle="1" w:styleId="Paragraph">
    <w:name w:val="Paragraph"/>
    <w:basedOn w:val="Normal"/>
    <w:next w:val="Blank"/>
    <w:autoRedefine/>
    <w:pPr>
      <w:numPr>
        <w:ilvl w:val="2"/>
        <w:numId w:val="1"/>
      </w:numPr>
      <w:tabs>
        <w:tab w:val="left" w:pos="0"/>
        <w:tab w:val="left" w:pos="576"/>
        <w:tab w:val="left" w:pos="1728"/>
        <w:tab w:val="left" w:pos="2304"/>
        <w:tab w:val="left" w:pos="2880"/>
        <w:tab w:val="left" w:pos="3456"/>
        <w:tab w:val="left" w:pos="4032"/>
        <w:tab w:val="left" w:pos="4608"/>
        <w:tab w:val="left" w:pos="5184"/>
        <w:tab w:val="left" w:pos="5760"/>
        <w:tab w:val="left" w:pos="6336"/>
        <w:tab w:val="left" w:pos="6912"/>
      </w:tabs>
      <w:suppressAutoHyphens/>
      <w:outlineLvl w:val="2"/>
    </w:pPr>
  </w:style>
  <w:style w:type="paragraph" w:customStyle="1" w:styleId="SubPara">
    <w:name w:val="SubPara"/>
    <w:basedOn w:val="Paragraph"/>
    <w:autoRedefine/>
    <w:pPr>
      <w:numPr>
        <w:ilvl w:val="3"/>
      </w:numPr>
      <w:tabs>
        <w:tab w:val="left" w:pos="1152"/>
      </w:tabs>
      <w:outlineLvl w:val="3"/>
    </w:pPr>
  </w:style>
  <w:style w:type="paragraph" w:customStyle="1" w:styleId="SubSub1">
    <w:name w:val="SubSub1"/>
    <w:basedOn w:val="Paragraph"/>
    <w:autoRedefine/>
    <w:pPr>
      <w:numPr>
        <w:ilvl w:val="4"/>
      </w:numPr>
      <w:tabs>
        <w:tab w:val="left" w:pos="1152"/>
      </w:tabs>
      <w:outlineLvl w:val="4"/>
    </w:pPr>
  </w:style>
  <w:style w:type="paragraph" w:customStyle="1" w:styleId="SubSub2">
    <w:name w:val="SubSub2"/>
    <w:basedOn w:val="Paragraph"/>
    <w:autoRedefine/>
    <w:pPr>
      <w:numPr>
        <w:ilvl w:val="5"/>
      </w:numPr>
      <w:tabs>
        <w:tab w:val="left" w:pos="1152"/>
      </w:tabs>
      <w:outlineLvl w:val="5"/>
    </w:pPr>
  </w:style>
  <w:style w:type="paragraph" w:customStyle="1" w:styleId="SubSub3">
    <w:name w:val="SubSub3"/>
    <w:basedOn w:val="Paragraph"/>
    <w:autoRedefine/>
    <w:pPr>
      <w:numPr>
        <w:ilvl w:val="6"/>
      </w:numPr>
      <w:tabs>
        <w:tab w:val="left" w:pos="1152"/>
      </w:tabs>
      <w:outlineLvl w:val="6"/>
    </w:pPr>
  </w:style>
  <w:style w:type="paragraph" w:customStyle="1" w:styleId="SubSub4">
    <w:name w:val="SubSub4"/>
    <w:basedOn w:val="Paragraph"/>
    <w:autoRedefine/>
    <w:pPr>
      <w:numPr>
        <w:ilvl w:val="7"/>
      </w:numPr>
      <w:tabs>
        <w:tab w:val="left" w:pos="1152"/>
      </w:tabs>
      <w:outlineLvl w:val="7"/>
    </w:pPr>
  </w:style>
  <w:style w:type="paragraph" w:customStyle="1" w:styleId="SubSub5">
    <w:name w:val="SubSub5"/>
    <w:basedOn w:val="Paragraph"/>
    <w:autoRedefine/>
    <w:pPr>
      <w:numPr>
        <w:ilvl w:val="8"/>
      </w:numPr>
      <w:tabs>
        <w:tab w:val="clear" w:pos="4608"/>
        <w:tab w:val="left" w:pos="1152"/>
        <w:tab w:val="num" w:pos="4752"/>
      </w:tabs>
      <w:outlineLvl w:val="8"/>
    </w:pPr>
  </w:style>
  <w:style w:type="paragraph" w:customStyle="1" w:styleId="Blank">
    <w:name w:val="Blank"/>
    <w:basedOn w:val="Normal"/>
    <w:autoRedefine/>
    <w:rsid w:val="00C91B1A"/>
    <w:pPr>
      <w:tabs>
        <w:tab w:val="center" w:pos="4680"/>
      </w:tabs>
      <w:suppressAutoHyphens/>
      <w:ind w:left="1152"/>
    </w:pPr>
    <w:rPr>
      <w:bCs/>
    </w:rPr>
  </w:style>
  <w:style w:type="paragraph" w:customStyle="1" w:styleId="Note">
    <w:name w:val="Note"/>
    <w:basedOn w:val="Normal"/>
    <w:autoRedefine/>
    <w:pPr>
      <w:suppressAutoHyphens/>
    </w:pPr>
    <w:rPr>
      <w:vanish/>
      <w:color w:val="FF00FF"/>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alloonText">
    <w:name w:val="Balloon Text"/>
    <w:basedOn w:val="Normal"/>
    <w:semiHidden/>
    <w:rPr>
      <w:rFonts w:ascii="Tahoma" w:hAnsi="Tahoma" w:cs="Tahoma"/>
      <w:sz w:val="16"/>
      <w:szCs w:val="16"/>
    </w:rPr>
  </w:style>
  <w:style w:type="character" w:styleId="Hyperlink">
    <w:name w:val="Hyperlink"/>
    <w:uiPriority w:val="99"/>
    <w:unhideWhenUsed/>
    <w:rsid w:val="00EE1F72"/>
    <w:rPr>
      <w:color w:val="0000FF"/>
      <w:u w:val="single"/>
    </w:rPr>
  </w:style>
  <w:style w:type="paragraph" w:styleId="ListParagraph">
    <w:name w:val="List Paragraph"/>
    <w:basedOn w:val="Normal"/>
    <w:uiPriority w:val="34"/>
    <w:qFormat/>
    <w:rsid w:val="00EE1F72"/>
    <w:pPr>
      <w:ind w:left="720"/>
    </w:pPr>
  </w:style>
  <w:style w:type="character" w:styleId="UnresolvedMention">
    <w:name w:val="Unresolved Mention"/>
    <w:basedOn w:val="DefaultParagraphFont"/>
    <w:uiPriority w:val="99"/>
    <w:semiHidden/>
    <w:unhideWhenUsed/>
    <w:rsid w:val="00151D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444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rtainteed.com/Architectural" TargetMode="External"/><Relationship Id="rId3" Type="http://schemas.openxmlformats.org/officeDocument/2006/relationships/settings" Target="settings.xml"/><Relationship Id="rId7" Type="http://schemas.openxmlformats.org/officeDocument/2006/relationships/hyperlink" Target="http://www.certainteed.com/Architectur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1919</Words>
  <Characters>10939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Section 09513</vt:lpstr>
    </vt:vector>
  </TitlesOfParts>
  <Company>ARCAT, Inc.</Company>
  <LinksUpToDate>false</LinksUpToDate>
  <CharactersWithSpaces>12833</CharactersWithSpaces>
  <SharedDoc>false</SharedDoc>
  <HLinks>
    <vt:vector size="6" baseType="variant">
      <vt:variant>
        <vt:i4>2687084</vt:i4>
      </vt:variant>
      <vt:variant>
        <vt:i4>15</vt:i4>
      </vt:variant>
      <vt:variant>
        <vt:i4>0</vt:i4>
      </vt:variant>
      <vt:variant>
        <vt:i4>5</vt:i4>
      </vt:variant>
      <vt:variant>
        <vt:lpwstr>http://www.hdarchitectural.com/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09513</dc:title>
  <dc:subject>Composite Core Acoustical Panel Ceilings</dc:subject>
  <dc:creator>Hunter Douglas Architectural Products</dc:creator>
  <cp:keywords/>
  <dc:description/>
  <cp:lastModifiedBy>Carole Walsh</cp:lastModifiedBy>
  <cp:revision>6</cp:revision>
  <cp:lastPrinted>2008-03-06T14:51:00Z</cp:lastPrinted>
  <dcterms:created xsi:type="dcterms:W3CDTF">2021-06-29T21:43:00Z</dcterms:created>
  <dcterms:modified xsi:type="dcterms:W3CDTF">2021-07-12T19:07:00Z</dcterms:modified>
</cp:coreProperties>
</file>